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0A64717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4ADAB7" w14:textId="77777777" w:rsidR="00152993" w:rsidRDefault="00D825C5" w:rsidP="00380F77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3B5947F" w14:textId="77777777" w:rsidR="00152993" w:rsidRDefault="00705E33" w:rsidP="00380F77">
            <w:pPr>
              <w:pStyle w:val="Header"/>
              <w:jc w:val="center"/>
            </w:pPr>
            <w:hyperlink r:id="rId8" w:anchor="summary" w:history="1">
              <w:r w:rsidRPr="00380F77">
                <w:rPr>
                  <w:rStyle w:val="Hyperlink"/>
                </w:rPr>
                <w:t>272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0E82D5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BE1626" w14:textId="77777777" w:rsidR="00152993" w:rsidRDefault="00705E33">
            <w:pPr>
              <w:pStyle w:val="Header"/>
            </w:pPr>
            <w:r>
              <w:t>Advanced Grid Support Requirements for Inverter-Based ESRs</w:t>
            </w:r>
          </w:p>
        </w:tc>
      </w:tr>
    </w:tbl>
    <w:p w14:paraId="4A60DA63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1FA5539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D5B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A255" w14:textId="6FF0B05E" w:rsidR="00152993" w:rsidRDefault="00BA7E1E">
            <w:pPr>
              <w:pStyle w:val="NormalArial"/>
            </w:pPr>
            <w:r>
              <w:t xml:space="preserve">July </w:t>
            </w:r>
            <w:r w:rsidR="0025333E">
              <w:t>1</w:t>
            </w:r>
            <w:r w:rsidR="00705E33">
              <w:t>, 2025</w:t>
            </w:r>
          </w:p>
        </w:tc>
      </w:tr>
    </w:tbl>
    <w:p w14:paraId="6BA42F7A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49AB308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4BE539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70AD57C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DD3238F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4807DCC5" w14:textId="77777777" w:rsidR="00152993" w:rsidRDefault="00705E33">
            <w:pPr>
              <w:pStyle w:val="NormalArial"/>
            </w:pPr>
            <w:r>
              <w:t>Shun Hsien (Fred) Huang</w:t>
            </w:r>
          </w:p>
        </w:tc>
      </w:tr>
      <w:tr w:rsidR="00152993" w14:paraId="136385F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50CF11D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C8AC991" w14:textId="77777777" w:rsidR="00152993" w:rsidRDefault="00705E33">
            <w:pPr>
              <w:pStyle w:val="NormalArial"/>
            </w:pPr>
            <w:hyperlink r:id="rId9" w:history="1">
              <w:r w:rsidRPr="00536966">
                <w:rPr>
                  <w:rStyle w:val="Hyperlink"/>
                </w:rPr>
                <w:t>Shun-Hsien.Huang@ercot.com</w:t>
              </w:r>
            </w:hyperlink>
          </w:p>
        </w:tc>
      </w:tr>
      <w:tr w:rsidR="00152993" w14:paraId="620C964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16F06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710940D" w14:textId="77777777" w:rsidR="00152993" w:rsidRDefault="00705E33">
            <w:pPr>
              <w:pStyle w:val="NormalArial"/>
            </w:pPr>
            <w:r>
              <w:t>ERCOT</w:t>
            </w:r>
          </w:p>
        </w:tc>
      </w:tr>
      <w:tr w:rsidR="00152993" w14:paraId="72B45DD2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ED2C29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0C3CDA2" w14:textId="77777777" w:rsidR="00152993" w:rsidRDefault="00705E33">
            <w:pPr>
              <w:pStyle w:val="NormalArial"/>
            </w:pPr>
            <w:r>
              <w:t>512-248-6665</w:t>
            </w:r>
          </w:p>
        </w:tc>
      </w:tr>
      <w:tr w:rsidR="00152993" w14:paraId="5B38BE0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C80344F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2D6372D2" w14:textId="77777777" w:rsidR="00152993" w:rsidRDefault="00152993">
            <w:pPr>
              <w:pStyle w:val="NormalArial"/>
            </w:pPr>
          </w:p>
        </w:tc>
      </w:tr>
      <w:tr w:rsidR="00075A94" w14:paraId="5EE9855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DDEC6E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EC3F70E" w14:textId="77777777" w:rsidR="00075A94" w:rsidRDefault="00380F77">
            <w:pPr>
              <w:pStyle w:val="NormalArial"/>
            </w:pPr>
            <w:r>
              <w:t>Not Applicable</w:t>
            </w:r>
          </w:p>
        </w:tc>
      </w:tr>
    </w:tbl>
    <w:p w14:paraId="3FAC34DD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3B63FB55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4C74E437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5ADAE32" w14:textId="77777777" w:rsidR="00152993" w:rsidRDefault="00152993">
      <w:pPr>
        <w:pStyle w:val="NormalArial"/>
      </w:pPr>
    </w:p>
    <w:p w14:paraId="4017789A" w14:textId="1F5AB560" w:rsidR="00380F77" w:rsidRDefault="00705E33">
      <w:pPr>
        <w:pStyle w:val="NormalArial"/>
      </w:pPr>
      <w:bookmarkStart w:id="0" w:name="_Hlk199700393"/>
      <w:bookmarkStart w:id="1" w:name="_Hlk199700004"/>
      <w:r>
        <w:t>ERCOT submits these comments to</w:t>
      </w:r>
      <w:r w:rsidR="00FB384D">
        <w:t xml:space="preserve"> </w:t>
      </w:r>
      <w:r w:rsidR="00D41D01">
        <w:t xml:space="preserve">respond to </w:t>
      </w:r>
      <w:r w:rsidR="008534CB">
        <w:t xml:space="preserve">the 6/4/25 Plus Power and 6/13/25 NextEra </w:t>
      </w:r>
      <w:r w:rsidR="002269D8">
        <w:t>comments</w:t>
      </w:r>
      <w:r w:rsidR="00D41D01">
        <w:t xml:space="preserve">, and to </w:t>
      </w:r>
      <w:r>
        <w:t xml:space="preserve">incorporate </w:t>
      </w:r>
      <w:r w:rsidR="00D20082">
        <w:t>a</w:t>
      </w:r>
      <w:r>
        <w:t xml:space="preserve"> revision to Nodal Operating Guide Revision Request (NOGRR) 272</w:t>
      </w:r>
      <w:r w:rsidR="00326237">
        <w:t>.</w:t>
      </w:r>
    </w:p>
    <w:p w14:paraId="723528DD" w14:textId="77777777" w:rsidR="0025333E" w:rsidRDefault="0025333E">
      <w:pPr>
        <w:pStyle w:val="NormalArial"/>
      </w:pPr>
    </w:p>
    <w:p w14:paraId="2D74CE2B" w14:textId="3B2DFD5F" w:rsidR="00B714B4" w:rsidRDefault="009B01C4" w:rsidP="00F42226">
      <w:pPr>
        <w:pStyle w:val="NormalArial"/>
        <w:numPr>
          <w:ilvl w:val="0"/>
          <w:numId w:val="3"/>
        </w:numPr>
      </w:pPr>
      <w:r w:rsidRPr="00BA7E1E">
        <w:rPr>
          <w:b/>
          <w:bCs/>
        </w:rPr>
        <w:t>E</w:t>
      </w:r>
      <w:r w:rsidR="002269D8" w:rsidRPr="00BA7E1E">
        <w:rPr>
          <w:b/>
          <w:bCs/>
        </w:rPr>
        <w:t>ffective date</w:t>
      </w:r>
      <w:r w:rsidRPr="00BA7E1E">
        <w:rPr>
          <w:b/>
          <w:bCs/>
        </w:rPr>
        <w:t>:</w:t>
      </w:r>
      <w:r w:rsidR="002269D8">
        <w:t xml:space="preserve">  </w:t>
      </w:r>
      <w:r w:rsidR="00B714B4">
        <w:t xml:space="preserve">The </w:t>
      </w:r>
      <w:r w:rsidR="002269D8">
        <w:t>initial propos</w:t>
      </w:r>
      <w:r w:rsidR="00B714B4">
        <w:t xml:space="preserve">ed effective date was based on a Standard Generation Interconnection Agreement (SGIA) executed on or after April 1, 2025.  </w:t>
      </w:r>
      <w:r w:rsidR="00F42226" w:rsidRPr="00F42226">
        <w:t xml:space="preserve">To recognize the commenters’ concerns and keep timely adoption of </w:t>
      </w:r>
      <w:r w:rsidR="001174AD">
        <w:t>“Advanced Grid Support” (</w:t>
      </w:r>
      <w:r w:rsidR="00F42226" w:rsidRPr="00F42226">
        <w:t>AGS</w:t>
      </w:r>
      <w:r w:rsidR="001174AD">
        <w:t>)</w:t>
      </w:r>
      <w:r w:rsidR="00F42226" w:rsidRPr="00F42226">
        <w:t>-</w:t>
      </w:r>
      <w:r w:rsidR="001174AD">
        <w:t>Energy Storage Resource (</w:t>
      </w:r>
      <w:r w:rsidR="00F42226" w:rsidRPr="00F42226">
        <w:t>ESR</w:t>
      </w:r>
      <w:r w:rsidR="001174AD">
        <w:t>)</w:t>
      </w:r>
      <w:r w:rsidR="00F42226" w:rsidRPr="00F42226">
        <w:t xml:space="preserve">, ERCOT proposes to further revise this date to January 1, 2026.  This will also ensure that the effective date is after the potential Public Utility Commission of Texas’ </w:t>
      </w:r>
      <w:r w:rsidR="001174AD">
        <w:t xml:space="preserve">(PUCTs’) </w:t>
      </w:r>
      <w:r w:rsidR="00F42226" w:rsidRPr="00F42226">
        <w:t>approval of NOGRR272, which if approved is anticipated in fall 2025.</w:t>
      </w:r>
    </w:p>
    <w:p w14:paraId="4D57A085" w14:textId="06C34345" w:rsidR="00D41D01" w:rsidRPr="00B714B4" w:rsidRDefault="0081030D" w:rsidP="00BA7E1E">
      <w:pPr>
        <w:pStyle w:val="NormalArial"/>
        <w:numPr>
          <w:ilvl w:val="0"/>
          <w:numId w:val="3"/>
        </w:numPr>
        <w:spacing w:before="120" w:after="120"/>
      </w:pPr>
      <w:r w:rsidRPr="00BA7E1E">
        <w:rPr>
          <w:b/>
          <w:bCs/>
        </w:rPr>
        <w:t xml:space="preserve">AGS applicability for </w:t>
      </w:r>
      <w:r w:rsidR="00C14E5E" w:rsidRPr="00BA7E1E">
        <w:rPr>
          <w:b/>
          <w:bCs/>
        </w:rPr>
        <w:t>ESR’s ongoing a</w:t>
      </w:r>
      <w:r w:rsidR="0000075D" w:rsidRPr="00BA7E1E">
        <w:rPr>
          <w:b/>
          <w:bCs/>
        </w:rPr>
        <w:t>u</w:t>
      </w:r>
      <w:r w:rsidR="00C14E5E" w:rsidRPr="00BA7E1E">
        <w:rPr>
          <w:b/>
          <w:bCs/>
        </w:rPr>
        <w:t>gmentation over the life of the asset</w:t>
      </w:r>
      <w:r>
        <w:t>:</w:t>
      </w:r>
      <w:r w:rsidR="00C14E5E">
        <w:t xml:space="preserve"> </w:t>
      </w:r>
      <w:r w:rsidR="00BA7E1E">
        <w:t xml:space="preserve"> </w:t>
      </w:r>
      <w:r w:rsidR="00B06E67" w:rsidRPr="00B714B4">
        <w:t xml:space="preserve">Resources </w:t>
      </w:r>
      <w:r w:rsidR="00C96ED3">
        <w:t xml:space="preserve">initially grandfathered but </w:t>
      </w:r>
      <w:r w:rsidR="003220D5">
        <w:t xml:space="preserve">that </w:t>
      </w:r>
      <w:r w:rsidR="00C96ED3">
        <w:t xml:space="preserve">subsequently </w:t>
      </w:r>
      <w:r w:rsidR="00B06E67" w:rsidRPr="00B714B4">
        <w:t xml:space="preserve">undergo modifications </w:t>
      </w:r>
      <w:r w:rsidR="00F42226" w:rsidRPr="00F42226">
        <w:t>to add MW capacity or replace equipment not in-kind</w:t>
      </w:r>
      <w:r w:rsidR="00B06E67" w:rsidRPr="00B714B4">
        <w:t xml:space="preserve"> </w:t>
      </w:r>
      <w:r w:rsidR="00D818CC">
        <w:t xml:space="preserve">must </w:t>
      </w:r>
      <w:r w:rsidR="00B06E67" w:rsidRPr="00B714B4">
        <w:t xml:space="preserve">meet the </w:t>
      </w:r>
      <w:r w:rsidR="004C6B45">
        <w:t>AGS</w:t>
      </w:r>
      <w:r w:rsidR="002C38AF">
        <w:t xml:space="preserve"> requirements for </w:t>
      </w:r>
      <w:r w:rsidR="00982743">
        <w:t xml:space="preserve">the </w:t>
      </w:r>
      <w:r w:rsidR="003049FF">
        <w:t xml:space="preserve">additional </w:t>
      </w:r>
      <w:r w:rsidR="002C38AF">
        <w:t>capacity</w:t>
      </w:r>
      <w:r w:rsidR="003049FF">
        <w:t xml:space="preserve"> or modified portions</w:t>
      </w:r>
      <w:r w:rsidR="00982743">
        <w:t>.</w:t>
      </w:r>
      <w:r w:rsidR="00B06E67">
        <w:t xml:space="preserve">  </w:t>
      </w:r>
      <w:r w:rsidR="00B06E67" w:rsidRPr="00B714B4">
        <w:t xml:space="preserve">Additionally, ESRs must follow the process in </w:t>
      </w:r>
      <w:r w:rsidR="00BA7E1E">
        <w:t xml:space="preserve">paragraph (6) of </w:t>
      </w:r>
      <w:r w:rsidR="00B06E67" w:rsidRPr="00B714B4">
        <w:t>Planning Guide Section 5.5</w:t>
      </w:r>
      <w:r w:rsidR="00BA7E1E">
        <w:t xml:space="preserve">, </w:t>
      </w:r>
      <w:r w:rsidR="00BA7E1E" w:rsidRPr="00BA7E1E">
        <w:t>Generator Commissioning and Continuing Operations</w:t>
      </w:r>
      <w:r w:rsidR="00BA7E1E">
        <w:t xml:space="preserve">, </w:t>
      </w:r>
      <w:r w:rsidR="00B06E67" w:rsidRPr="00B714B4">
        <w:t>regarding modifying control settings or equipment in a way that impacts dynamic response.</w:t>
      </w:r>
      <w:r w:rsidR="003049FF">
        <w:t xml:space="preserve"> </w:t>
      </w:r>
    </w:p>
    <w:p w14:paraId="032609B1" w14:textId="5E9E2970" w:rsidR="00D41D01" w:rsidRPr="00B714B4" w:rsidRDefault="004C6B45" w:rsidP="00BA7E1E">
      <w:pPr>
        <w:pStyle w:val="NormalArial"/>
        <w:numPr>
          <w:ilvl w:val="0"/>
          <w:numId w:val="3"/>
        </w:numPr>
      </w:pPr>
      <w:r w:rsidRPr="00BA7E1E">
        <w:rPr>
          <w:b/>
          <w:bCs/>
        </w:rPr>
        <w:t>C</w:t>
      </w:r>
      <w:r w:rsidR="00C14E5E" w:rsidRPr="00BA7E1E">
        <w:rPr>
          <w:b/>
          <w:bCs/>
        </w:rPr>
        <w:t xml:space="preserve">ompliance </w:t>
      </w:r>
      <w:r w:rsidR="0032797A" w:rsidRPr="00BA7E1E">
        <w:rPr>
          <w:b/>
          <w:bCs/>
        </w:rPr>
        <w:t>concerns</w:t>
      </w:r>
      <w:r>
        <w:t>:</w:t>
      </w:r>
      <w:r w:rsidR="00C14E5E">
        <w:t xml:space="preserve"> </w:t>
      </w:r>
      <w:r w:rsidR="00BA7E1E">
        <w:t xml:space="preserve"> </w:t>
      </w:r>
      <w:r w:rsidR="00D20082">
        <w:t>A</w:t>
      </w:r>
      <w:r w:rsidR="00C14E5E">
        <w:t xml:space="preserve"> </w:t>
      </w:r>
      <w:r w:rsidR="0032797A">
        <w:t xml:space="preserve">revision was made in </w:t>
      </w:r>
      <w:r w:rsidR="00BA7E1E">
        <w:t xml:space="preserve">paragraph (1)(a) of </w:t>
      </w:r>
      <w:r w:rsidR="00C14E5E">
        <w:t>S</w:t>
      </w:r>
      <w:r w:rsidR="00D41D01" w:rsidRPr="00B714B4">
        <w:t>ection 2.14</w:t>
      </w:r>
      <w:r w:rsidR="001174AD">
        <w:t xml:space="preserve">, </w:t>
      </w:r>
      <w:r w:rsidR="001174AD" w:rsidRPr="001174AD">
        <w:t>Advanced Grid Support Requirements for Inverter-Based Resources (IBRs)</w:t>
      </w:r>
      <w:r w:rsidR="001174AD">
        <w:t>,</w:t>
      </w:r>
      <w:r w:rsidR="0032797A">
        <w:t xml:space="preserve"> to clarify </w:t>
      </w:r>
      <w:r w:rsidR="00D41D01" w:rsidRPr="00B714B4">
        <w:t xml:space="preserve">an ESR </w:t>
      </w:r>
      <w:r w:rsidR="00D818CC">
        <w:t xml:space="preserve">must </w:t>
      </w:r>
      <w:r w:rsidR="00D41D01" w:rsidRPr="00B714B4">
        <w:t xml:space="preserve">demonstrate its </w:t>
      </w:r>
      <w:r>
        <w:t>AGS</w:t>
      </w:r>
      <w:r w:rsidR="00D41D01" w:rsidRPr="00B714B4">
        <w:t xml:space="preserve"> capability by meeting the modeling requirements in Planning Guide Section 6.2, </w:t>
      </w:r>
      <w:r w:rsidR="00D41D01" w:rsidRPr="006141E0">
        <w:t>Dynamic</w:t>
      </w:r>
      <w:r w:rsidR="00BA7E1E">
        <w:t>s</w:t>
      </w:r>
      <w:r w:rsidR="00D41D01" w:rsidRPr="006141E0">
        <w:t xml:space="preserve"> Model Development</w:t>
      </w:r>
      <w:r w:rsidR="00D41D01" w:rsidRPr="00B714B4">
        <w:t xml:space="preserve">. </w:t>
      </w:r>
      <w:r w:rsidR="00BA7E1E">
        <w:t xml:space="preserve"> </w:t>
      </w:r>
      <w:r w:rsidR="00D41D01" w:rsidRPr="00B714B4">
        <w:t xml:space="preserve">An ESR providing </w:t>
      </w:r>
      <w:r>
        <w:t>AGS</w:t>
      </w:r>
      <w:r w:rsidR="00D41D01" w:rsidRPr="00B714B4">
        <w:t xml:space="preserve"> </w:t>
      </w:r>
      <w:r w:rsidR="00D818CC">
        <w:t>must</w:t>
      </w:r>
      <w:r w:rsidR="00D41D01" w:rsidRPr="00B714B4">
        <w:t xml:space="preserve"> meet the performance requirements </w:t>
      </w:r>
      <w:r w:rsidR="00D818CC">
        <w:t>for</w:t>
      </w:r>
      <w:r w:rsidR="00D41D01" w:rsidRPr="00B714B4">
        <w:t xml:space="preserve"> existing </w:t>
      </w:r>
      <w:r w:rsidR="00BD5124">
        <w:t>Inverter-Based Resources (</w:t>
      </w:r>
      <w:r w:rsidR="00D41D01" w:rsidRPr="00B714B4">
        <w:t>IBRs</w:t>
      </w:r>
      <w:r w:rsidR="00BD5124">
        <w:t>),</w:t>
      </w:r>
      <w:r w:rsidR="00D41D01" w:rsidRPr="00B714B4">
        <w:t xml:space="preserve"> such as voltage support, frequency support, and ride</w:t>
      </w:r>
      <w:r>
        <w:t>-</w:t>
      </w:r>
      <w:r w:rsidR="00D41D01" w:rsidRPr="00B714B4">
        <w:t xml:space="preserve">through capability.  </w:t>
      </w:r>
      <w:r w:rsidR="0032797A">
        <w:t xml:space="preserve">All Resources </w:t>
      </w:r>
      <w:r w:rsidR="00D818CC">
        <w:t>must</w:t>
      </w:r>
      <w:r w:rsidR="0032797A">
        <w:t xml:space="preserve"> have models </w:t>
      </w:r>
      <w:r>
        <w:t>accurately</w:t>
      </w:r>
      <w:r w:rsidR="0032797A">
        <w:t xml:space="preserve"> reflect</w:t>
      </w:r>
      <w:r w:rsidR="00D818CC">
        <w:t>ing</w:t>
      </w:r>
      <w:r w:rsidR="0032797A">
        <w:t xml:space="preserve"> </w:t>
      </w:r>
      <w:r w:rsidR="00D20082">
        <w:t>their</w:t>
      </w:r>
      <w:r w:rsidR="0032797A">
        <w:t xml:space="preserve"> performance</w:t>
      </w:r>
      <w:r>
        <w:t xml:space="preserve"> capabilities</w:t>
      </w:r>
      <w:r w:rsidR="0032797A">
        <w:t xml:space="preserve">.  </w:t>
      </w:r>
      <w:r w:rsidR="00D41D01" w:rsidRPr="00B714B4">
        <w:t>ERCOT agrees with Next</w:t>
      </w:r>
      <w:r w:rsidR="00D20082">
        <w:t>E</w:t>
      </w:r>
      <w:r w:rsidR="00D41D01" w:rsidRPr="00B714B4">
        <w:t xml:space="preserve">ra’s comment that model </w:t>
      </w:r>
      <w:r w:rsidR="00D41D01" w:rsidRPr="00B714B4">
        <w:lastRenderedPageBreak/>
        <w:t xml:space="preserve">testing and validation will necessitate close coordination amongst ERCOT, Resource Entities, and </w:t>
      </w:r>
      <w:r w:rsidR="00B0408F">
        <w:t>“</w:t>
      </w:r>
      <w:r>
        <w:t>Original Equipment Manufacturers</w:t>
      </w:r>
      <w:r w:rsidR="00106297">
        <w:t>”</w:t>
      </w:r>
      <w:r>
        <w:t xml:space="preserve"> (</w:t>
      </w:r>
      <w:r w:rsidR="00D41D01" w:rsidRPr="00B714B4">
        <w:t>OEMs</w:t>
      </w:r>
      <w:r>
        <w:t>)</w:t>
      </w:r>
      <w:r w:rsidR="00D41D01" w:rsidRPr="00B714B4">
        <w:t>, especially during the early phases of AGS implementation.</w:t>
      </w:r>
    </w:p>
    <w:p w14:paraId="2F8C11C0" w14:textId="7C0FC492" w:rsidR="007417D3" w:rsidRDefault="004C6B45" w:rsidP="00BA7E1E">
      <w:pPr>
        <w:pStyle w:val="NormalArial"/>
        <w:numPr>
          <w:ilvl w:val="0"/>
          <w:numId w:val="8"/>
        </w:numPr>
        <w:spacing w:before="120" w:after="120"/>
        <w:ind w:left="360"/>
      </w:pPr>
      <w:r w:rsidRPr="00BA7E1E">
        <w:rPr>
          <w:b/>
          <w:bCs/>
        </w:rPr>
        <w:t>C</w:t>
      </w:r>
      <w:r w:rsidR="00C14E5E" w:rsidRPr="00BA7E1E">
        <w:rPr>
          <w:b/>
          <w:bCs/>
        </w:rPr>
        <w:t>o-located ESR and wind/solar projects</w:t>
      </w:r>
      <w:r w:rsidRPr="00BA7E1E">
        <w:rPr>
          <w:b/>
          <w:bCs/>
        </w:rPr>
        <w:t>:</w:t>
      </w:r>
      <w:r w:rsidR="00C14E5E">
        <w:t xml:space="preserve"> </w:t>
      </w:r>
      <w:r w:rsidR="00BA7E1E">
        <w:t xml:space="preserve"> </w:t>
      </w:r>
      <w:r w:rsidR="00C14E5E">
        <w:t xml:space="preserve">ERCOT </w:t>
      </w:r>
      <w:r w:rsidR="00D20082">
        <w:t>will</w:t>
      </w:r>
      <w:r w:rsidR="00C14E5E">
        <w:t xml:space="preserve"> follow the existing process </w:t>
      </w:r>
      <w:r w:rsidR="007417D3">
        <w:t xml:space="preserve">as described in </w:t>
      </w:r>
      <w:r w:rsidR="00B74436">
        <w:t>Dynamics Working Group (</w:t>
      </w:r>
      <w:r w:rsidR="007417D3">
        <w:t>DWG</w:t>
      </w:r>
      <w:r w:rsidR="00B74436">
        <w:t>)</w:t>
      </w:r>
      <w:r w:rsidR="007417D3">
        <w:t xml:space="preserve"> </w:t>
      </w:r>
      <w:r w:rsidR="004F7777">
        <w:t>P</w:t>
      </w:r>
      <w:r w:rsidR="007417D3">
        <w:t xml:space="preserve">rocedure </w:t>
      </w:r>
      <w:r w:rsidR="004F7777">
        <w:t>M</w:t>
      </w:r>
      <w:r w:rsidR="007417D3">
        <w:t xml:space="preserve">anual </w:t>
      </w:r>
      <w:r w:rsidR="004F7777">
        <w:t xml:space="preserve">Section </w:t>
      </w:r>
      <w:r w:rsidR="007417D3">
        <w:t>3.1.5.4</w:t>
      </w:r>
      <w:r w:rsidR="00B74436">
        <w:t xml:space="preserve">, </w:t>
      </w:r>
      <w:r w:rsidR="00B74436" w:rsidRPr="00B74436">
        <w:t>Large Voltage Disturbance Test: (Low Voltage Ride-Through (LVRT) for IBRs, WGRs, and IBTEs)</w:t>
      </w:r>
      <w:r w:rsidR="00B74436">
        <w:t>,</w:t>
      </w:r>
      <w:r w:rsidR="007417D3">
        <w:t xml:space="preserve"> </w:t>
      </w:r>
      <w:r w:rsidR="004F7777">
        <w:t>under which</w:t>
      </w:r>
      <w:r w:rsidR="00C14E5E">
        <w:t xml:space="preserve"> a </w:t>
      </w:r>
      <w:r w:rsidR="004F7777">
        <w:t xml:space="preserve">co-located </w:t>
      </w:r>
      <w:r w:rsidR="00E16E7B">
        <w:t>Resource</w:t>
      </w:r>
      <w:r w:rsidR="00C14E5E">
        <w:t xml:space="preserve"> </w:t>
      </w:r>
      <w:r w:rsidR="00E37BC6">
        <w:t>must</w:t>
      </w:r>
      <w:r w:rsidR="00C14E5E">
        <w:t xml:space="preserve"> follow different </w:t>
      </w:r>
      <w:r w:rsidR="007417D3">
        <w:t xml:space="preserve">ride-through </w:t>
      </w:r>
      <w:r w:rsidR="00C14E5E">
        <w:t xml:space="preserve">requirements for its applicable portion </w:t>
      </w:r>
      <w:r w:rsidR="00E37BC6">
        <w:t xml:space="preserve">of </w:t>
      </w:r>
      <w:r w:rsidR="00C14E5E">
        <w:t xml:space="preserve">the facility.  </w:t>
      </w:r>
      <w:r w:rsidR="00D20082">
        <w:t>For</w:t>
      </w:r>
      <w:r w:rsidR="00162711">
        <w:t xml:space="preserve"> example</w:t>
      </w:r>
      <w:r w:rsidR="00D20082">
        <w:t xml:space="preserve">, </w:t>
      </w:r>
      <w:r w:rsidR="007417D3">
        <w:t xml:space="preserve">a </w:t>
      </w:r>
      <w:r w:rsidR="004F7777">
        <w:t>facility</w:t>
      </w:r>
      <w:r w:rsidR="00162711">
        <w:t xml:space="preserve"> </w:t>
      </w:r>
      <w:r w:rsidR="00E37BC6">
        <w:t>with</w:t>
      </w:r>
      <w:r w:rsidR="007417D3">
        <w:t xml:space="preserve"> a </w:t>
      </w:r>
      <w:r w:rsidR="004F7777">
        <w:t xml:space="preserve">co-located </w:t>
      </w:r>
      <w:r w:rsidR="007417D3">
        <w:t xml:space="preserve">ESR and a </w:t>
      </w:r>
      <w:r w:rsidR="00B0408F">
        <w:t xml:space="preserve">PhotoVoltaic </w:t>
      </w:r>
      <w:r>
        <w:t>G</w:t>
      </w:r>
      <w:r w:rsidR="007417D3">
        <w:t xml:space="preserve">eneration </w:t>
      </w:r>
      <w:r>
        <w:t>R</w:t>
      </w:r>
      <w:r w:rsidR="007417D3">
        <w:t>esource (PVGR)</w:t>
      </w:r>
      <w:r w:rsidR="00162711">
        <w:t xml:space="preserve"> will be </w:t>
      </w:r>
      <w:r w:rsidR="00D20082">
        <w:t>tested in the following model quality test scenarios and associated requirements</w:t>
      </w:r>
      <w:r w:rsidR="00E37BC6">
        <w:t>:</w:t>
      </w:r>
      <w:r w:rsidR="007417D3"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97"/>
        <w:gridCol w:w="843"/>
        <w:gridCol w:w="1030"/>
        <w:gridCol w:w="4405"/>
      </w:tblGrid>
      <w:tr w:rsidR="007417D3" w14:paraId="6C277863" w14:textId="77777777" w:rsidTr="00162711">
        <w:tc>
          <w:tcPr>
            <w:tcW w:w="1297" w:type="dxa"/>
          </w:tcPr>
          <w:p w14:paraId="4F8EECD2" w14:textId="101E0188" w:rsidR="007417D3" w:rsidRPr="00BA7E1E" w:rsidRDefault="007417D3" w:rsidP="00162711">
            <w:pPr>
              <w:pStyle w:val="NormalArial"/>
              <w:rPr>
                <w:b/>
                <w:bCs/>
              </w:rPr>
            </w:pPr>
            <w:r w:rsidRPr="00BA7E1E">
              <w:rPr>
                <w:b/>
                <w:bCs/>
              </w:rPr>
              <w:t>Scenario</w:t>
            </w:r>
          </w:p>
        </w:tc>
        <w:tc>
          <w:tcPr>
            <w:tcW w:w="843" w:type="dxa"/>
          </w:tcPr>
          <w:p w14:paraId="67941BDB" w14:textId="1B776CA0" w:rsidR="007417D3" w:rsidRPr="00BA7E1E" w:rsidRDefault="007417D3" w:rsidP="00BA7E1E">
            <w:pPr>
              <w:pStyle w:val="NormalArial"/>
              <w:jc w:val="center"/>
              <w:rPr>
                <w:b/>
                <w:bCs/>
              </w:rPr>
            </w:pPr>
            <w:r w:rsidRPr="00BA7E1E">
              <w:rPr>
                <w:b/>
                <w:bCs/>
              </w:rPr>
              <w:t>ESR</w:t>
            </w:r>
          </w:p>
        </w:tc>
        <w:tc>
          <w:tcPr>
            <w:tcW w:w="1030" w:type="dxa"/>
          </w:tcPr>
          <w:p w14:paraId="37FD8C9B" w14:textId="18ADD2E3" w:rsidR="007417D3" w:rsidRPr="00BA7E1E" w:rsidRDefault="007417D3" w:rsidP="00BA7E1E">
            <w:pPr>
              <w:pStyle w:val="NormalArial"/>
              <w:jc w:val="center"/>
              <w:rPr>
                <w:b/>
                <w:bCs/>
              </w:rPr>
            </w:pPr>
            <w:r w:rsidRPr="00BA7E1E">
              <w:rPr>
                <w:b/>
                <w:bCs/>
              </w:rPr>
              <w:t>PVGR</w:t>
            </w:r>
          </w:p>
        </w:tc>
        <w:tc>
          <w:tcPr>
            <w:tcW w:w="4405" w:type="dxa"/>
          </w:tcPr>
          <w:p w14:paraId="1507ED4E" w14:textId="659B7A26" w:rsidR="007417D3" w:rsidRPr="00BA7E1E" w:rsidRDefault="007417D3" w:rsidP="00162711">
            <w:pPr>
              <w:pStyle w:val="NormalArial"/>
              <w:rPr>
                <w:b/>
                <w:bCs/>
              </w:rPr>
            </w:pPr>
            <w:r w:rsidRPr="00BA7E1E">
              <w:rPr>
                <w:b/>
                <w:bCs/>
              </w:rPr>
              <w:t>Requirement</w:t>
            </w:r>
          </w:p>
        </w:tc>
      </w:tr>
      <w:tr w:rsidR="007417D3" w14:paraId="38FDABA2" w14:textId="77777777" w:rsidTr="00162711">
        <w:tc>
          <w:tcPr>
            <w:tcW w:w="1297" w:type="dxa"/>
          </w:tcPr>
          <w:p w14:paraId="213A7217" w14:textId="6A2D65BE" w:rsidR="007417D3" w:rsidRDefault="007417D3" w:rsidP="00BA7E1E">
            <w:pPr>
              <w:pStyle w:val="NormalArial"/>
              <w:jc w:val="center"/>
            </w:pPr>
            <w:r>
              <w:t>1</w:t>
            </w:r>
          </w:p>
        </w:tc>
        <w:tc>
          <w:tcPr>
            <w:tcW w:w="843" w:type="dxa"/>
          </w:tcPr>
          <w:p w14:paraId="414270DD" w14:textId="2AE33734" w:rsidR="007417D3" w:rsidRDefault="007417D3" w:rsidP="00BA7E1E">
            <w:pPr>
              <w:pStyle w:val="NormalArial"/>
              <w:jc w:val="center"/>
            </w:pPr>
            <w:r>
              <w:t>Off</w:t>
            </w:r>
          </w:p>
        </w:tc>
        <w:tc>
          <w:tcPr>
            <w:tcW w:w="1030" w:type="dxa"/>
          </w:tcPr>
          <w:p w14:paraId="2CF0B4B7" w14:textId="74ABB581" w:rsidR="007417D3" w:rsidRDefault="007417D3" w:rsidP="00BA7E1E">
            <w:pPr>
              <w:pStyle w:val="NormalArial"/>
              <w:jc w:val="center"/>
            </w:pPr>
            <w:r>
              <w:t>On</w:t>
            </w:r>
          </w:p>
        </w:tc>
        <w:tc>
          <w:tcPr>
            <w:tcW w:w="4405" w:type="dxa"/>
          </w:tcPr>
          <w:p w14:paraId="29518F92" w14:textId="0424483D" w:rsidR="007417D3" w:rsidRDefault="007417D3" w:rsidP="00162711">
            <w:pPr>
              <w:pStyle w:val="NormalArial"/>
            </w:pPr>
            <w:r>
              <w:t>Existing IBR Requirements</w:t>
            </w:r>
          </w:p>
        </w:tc>
      </w:tr>
      <w:tr w:rsidR="007417D3" w14:paraId="362E6D31" w14:textId="77777777" w:rsidTr="00162711">
        <w:tc>
          <w:tcPr>
            <w:tcW w:w="1297" w:type="dxa"/>
          </w:tcPr>
          <w:p w14:paraId="2142284B" w14:textId="6AA528BA" w:rsidR="007417D3" w:rsidRDefault="007417D3" w:rsidP="00BA7E1E">
            <w:pPr>
              <w:pStyle w:val="NormalArial"/>
              <w:jc w:val="center"/>
            </w:pPr>
            <w:r>
              <w:t>2</w:t>
            </w:r>
          </w:p>
        </w:tc>
        <w:tc>
          <w:tcPr>
            <w:tcW w:w="843" w:type="dxa"/>
          </w:tcPr>
          <w:p w14:paraId="76AE2649" w14:textId="1D75A450" w:rsidR="007417D3" w:rsidRDefault="007417D3" w:rsidP="00BA7E1E">
            <w:pPr>
              <w:pStyle w:val="NormalArial"/>
              <w:jc w:val="center"/>
            </w:pPr>
            <w:r>
              <w:t>On</w:t>
            </w:r>
          </w:p>
        </w:tc>
        <w:tc>
          <w:tcPr>
            <w:tcW w:w="1030" w:type="dxa"/>
          </w:tcPr>
          <w:p w14:paraId="11FFC6D1" w14:textId="059F165A" w:rsidR="007417D3" w:rsidRDefault="007417D3" w:rsidP="00BA7E1E">
            <w:pPr>
              <w:pStyle w:val="NormalArial"/>
              <w:jc w:val="center"/>
            </w:pPr>
            <w:r>
              <w:t>Off</w:t>
            </w:r>
          </w:p>
        </w:tc>
        <w:tc>
          <w:tcPr>
            <w:tcW w:w="4405" w:type="dxa"/>
          </w:tcPr>
          <w:p w14:paraId="1C7B02FD" w14:textId="6DB50E03" w:rsidR="007417D3" w:rsidRDefault="004C6B45" w:rsidP="00162711">
            <w:pPr>
              <w:pStyle w:val="NormalArial"/>
            </w:pPr>
            <w:r>
              <w:t>AGS</w:t>
            </w:r>
            <w:r w:rsidR="007417D3">
              <w:t xml:space="preserve"> </w:t>
            </w:r>
            <w:r w:rsidR="00B74436">
              <w:t>Requirements</w:t>
            </w:r>
          </w:p>
        </w:tc>
      </w:tr>
      <w:tr w:rsidR="007417D3" w14:paraId="0B6C4217" w14:textId="77777777" w:rsidTr="00162711">
        <w:trPr>
          <w:trHeight w:val="56"/>
        </w:trPr>
        <w:tc>
          <w:tcPr>
            <w:tcW w:w="1297" w:type="dxa"/>
          </w:tcPr>
          <w:p w14:paraId="685A7527" w14:textId="533024A0" w:rsidR="007417D3" w:rsidRDefault="007417D3" w:rsidP="00BA7E1E">
            <w:pPr>
              <w:pStyle w:val="NormalArial"/>
              <w:jc w:val="center"/>
            </w:pPr>
            <w:r>
              <w:t>3</w:t>
            </w:r>
          </w:p>
        </w:tc>
        <w:tc>
          <w:tcPr>
            <w:tcW w:w="843" w:type="dxa"/>
          </w:tcPr>
          <w:p w14:paraId="714D4D74" w14:textId="13686B57" w:rsidR="007417D3" w:rsidRDefault="007417D3" w:rsidP="00BA7E1E">
            <w:pPr>
              <w:pStyle w:val="NormalArial"/>
              <w:jc w:val="center"/>
            </w:pPr>
            <w:r>
              <w:t>ON</w:t>
            </w:r>
          </w:p>
        </w:tc>
        <w:tc>
          <w:tcPr>
            <w:tcW w:w="1030" w:type="dxa"/>
          </w:tcPr>
          <w:p w14:paraId="3DA157BF" w14:textId="77E6FD19" w:rsidR="007417D3" w:rsidRDefault="007417D3" w:rsidP="00BA7E1E">
            <w:pPr>
              <w:pStyle w:val="NormalArial"/>
              <w:jc w:val="center"/>
            </w:pPr>
            <w:r>
              <w:t>ON</w:t>
            </w:r>
          </w:p>
        </w:tc>
        <w:tc>
          <w:tcPr>
            <w:tcW w:w="4405" w:type="dxa"/>
          </w:tcPr>
          <w:p w14:paraId="71B016EC" w14:textId="3C66CC9D" w:rsidR="007417D3" w:rsidRDefault="007417D3" w:rsidP="00162711">
            <w:pPr>
              <w:pStyle w:val="NormalArial"/>
            </w:pPr>
            <w:r>
              <w:t xml:space="preserve">Existing IBR </w:t>
            </w:r>
            <w:r w:rsidR="004C6B45">
              <w:t>r</w:t>
            </w:r>
            <w:r>
              <w:t>equirements</w:t>
            </w:r>
          </w:p>
        </w:tc>
      </w:tr>
    </w:tbl>
    <w:p w14:paraId="2ECF5EAA" w14:textId="6ACE69C4" w:rsidR="00A857B0" w:rsidRDefault="004F7777" w:rsidP="00BA7E1E">
      <w:pPr>
        <w:pStyle w:val="NormalArial"/>
        <w:numPr>
          <w:ilvl w:val="0"/>
          <w:numId w:val="8"/>
        </w:numPr>
        <w:spacing w:before="120" w:after="120"/>
        <w:ind w:left="360"/>
      </w:pPr>
      <w:r w:rsidRPr="00BA7E1E">
        <w:rPr>
          <w:b/>
          <w:bCs/>
        </w:rPr>
        <w:t>M</w:t>
      </w:r>
      <w:r w:rsidR="0023166B" w:rsidRPr="00BA7E1E">
        <w:rPr>
          <w:b/>
          <w:bCs/>
        </w:rPr>
        <w:t>odifying test setup requirements</w:t>
      </w:r>
      <w:r w:rsidRPr="00BA7E1E">
        <w:rPr>
          <w:b/>
          <w:bCs/>
        </w:rPr>
        <w:t>:</w:t>
      </w:r>
      <w:r w:rsidR="0023166B">
        <w:t xml:space="preserve"> </w:t>
      </w:r>
      <w:r w:rsidR="00B74436">
        <w:t xml:space="preserve"> </w:t>
      </w:r>
      <w:r w:rsidR="0023166B" w:rsidRPr="0023166B">
        <w:t xml:space="preserve">The model test setup described in the DWG </w:t>
      </w:r>
      <w:r w:rsidR="001C4279">
        <w:t>P</w:t>
      </w:r>
      <w:r w:rsidR="0023166B" w:rsidRPr="0023166B">
        <w:t xml:space="preserve">rocedure </w:t>
      </w:r>
      <w:r w:rsidR="001C4279">
        <w:t>M</w:t>
      </w:r>
      <w:r w:rsidR="0023166B" w:rsidRPr="0023166B">
        <w:t xml:space="preserve">anual includes the description of test conditions. </w:t>
      </w:r>
      <w:r w:rsidR="00B74436">
        <w:t xml:space="preserve"> </w:t>
      </w:r>
      <w:r w:rsidR="0023166B" w:rsidRPr="0023166B">
        <w:t xml:space="preserve">For tests </w:t>
      </w:r>
      <w:r w:rsidR="00794502">
        <w:t>in</w:t>
      </w:r>
      <w:r w:rsidR="0023166B" w:rsidRPr="0023166B">
        <w:t xml:space="preserve"> which the</w:t>
      </w:r>
      <w:r w:rsidR="00794502">
        <w:t xml:space="preserve"> short circuit ratio</w:t>
      </w:r>
      <w:r w:rsidR="0023166B" w:rsidRPr="0023166B">
        <w:t xml:space="preserve"> could impact response, </w:t>
      </w:r>
      <w:r w:rsidR="00794502">
        <w:t xml:space="preserve">use of a </w:t>
      </w:r>
      <w:r w:rsidR="0023166B" w:rsidRPr="0023166B">
        <w:t xml:space="preserve">specific </w:t>
      </w:r>
      <w:r w:rsidR="00B74436">
        <w:t>short circuit ratio</w:t>
      </w:r>
      <w:r w:rsidR="00B74436" w:rsidRPr="0023166B">
        <w:t xml:space="preserve"> </w:t>
      </w:r>
      <w:r w:rsidR="0023166B" w:rsidRPr="0023166B">
        <w:t xml:space="preserve">value or a range of </w:t>
      </w:r>
      <w:r w:rsidR="00B74436">
        <w:t xml:space="preserve">short circuit ratio </w:t>
      </w:r>
      <w:r w:rsidR="00794502">
        <w:t>values</w:t>
      </w:r>
      <w:r w:rsidR="0023166B" w:rsidRPr="0023166B">
        <w:t xml:space="preserve"> are </w:t>
      </w:r>
      <w:r w:rsidR="00794502">
        <w:t>specified</w:t>
      </w:r>
      <w:r w:rsidR="0023166B" w:rsidRPr="0023166B">
        <w:t xml:space="preserve"> in the DWG </w:t>
      </w:r>
      <w:r w:rsidR="00794502">
        <w:t>P</w:t>
      </w:r>
      <w:r w:rsidR="0023166B" w:rsidRPr="0023166B">
        <w:t xml:space="preserve">rocedure </w:t>
      </w:r>
      <w:r w:rsidR="00794502">
        <w:t>M</w:t>
      </w:r>
      <w:r w:rsidR="0023166B" w:rsidRPr="0023166B">
        <w:t xml:space="preserve">anual. </w:t>
      </w:r>
      <w:r w:rsidR="00B74436">
        <w:t xml:space="preserve"> </w:t>
      </w:r>
      <w:r w:rsidR="0023166B" w:rsidRPr="0023166B">
        <w:t xml:space="preserve">For example, </w:t>
      </w:r>
      <w:r w:rsidR="00794502">
        <w:t xml:space="preserve">a </w:t>
      </w:r>
      <w:r w:rsidR="00B74436">
        <w:t>short circuit ratio</w:t>
      </w:r>
      <w:r w:rsidR="00B74436" w:rsidRPr="0023166B">
        <w:t xml:space="preserve"> </w:t>
      </w:r>
      <w:r w:rsidR="00794502">
        <w:t xml:space="preserve">value </w:t>
      </w:r>
      <w:r w:rsidR="0023166B" w:rsidRPr="0023166B">
        <w:t xml:space="preserve">of 3 is recommended for the phase angle jump test. </w:t>
      </w:r>
      <w:r w:rsidR="00B74436">
        <w:t xml:space="preserve"> </w:t>
      </w:r>
      <w:r w:rsidR="00794502">
        <w:t>The s</w:t>
      </w:r>
      <w:r w:rsidR="0023166B" w:rsidRPr="0023166B">
        <w:t xml:space="preserve">ystem strength test requires </w:t>
      </w:r>
      <w:r w:rsidR="00794502">
        <w:t xml:space="preserve">an </w:t>
      </w:r>
      <w:r w:rsidR="0023166B" w:rsidRPr="0023166B">
        <w:t xml:space="preserve">AGS-ESR to be tested in a range of </w:t>
      </w:r>
      <w:r w:rsidR="00B74436">
        <w:t xml:space="preserve">short circuit ratio </w:t>
      </w:r>
      <w:r w:rsidR="00794502">
        <w:t>values</w:t>
      </w:r>
      <w:r w:rsidR="0023166B" w:rsidRPr="0023166B">
        <w:t xml:space="preserve"> from 1.2 to 10.</w:t>
      </w:r>
      <w:r w:rsidR="007417D3">
        <w:t xml:space="preserve"> </w:t>
      </w:r>
      <w:r w:rsidR="00B74436">
        <w:t xml:space="preserve"> </w:t>
      </w:r>
      <w:r w:rsidR="00A857B0" w:rsidRPr="00A857B0">
        <w:t>For other test</w:t>
      </w:r>
      <w:r w:rsidR="00D20082">
        <w:t>s</w:t>
      </w:r>
      <w:r w:rsidR="00A857B0" w:rsidRPr="00A857B0">
        <w:t xml:space="preserve">, such as the ride-through test where a near-zero impedance between the </w:t>
      </w:r>
      <w:r w:rsidR="00794502">
        <w:t>Point of Interconnection (</w:t>
      </w:r>
      <w:r w:rsidR="00A857B0" w:rsidRPr="00A857B0">
        <w:t>POI</w:t>
      </w:r>
      <w:r w:rsidR="00794502">
        <w:t>)</w:t>
      </w:r>
      <w:r w:rsidR="00A857B0" w:rsidRPr="00A857B0">
        <w:t xml:space="preserve"> and the ideal voltage source is shown as an example setup in the DWG </w:t>
      </w:r>
      <w:r w:rsidR="00BE4CE1">
        <w:t>Procedure M</w:t>
      </w:r>
      <w:r w:rsidR="00A857B0" w:rsidRPr="00A857B0">
        <w:t xml:space="preserve">anual, the AGS-ESR </w:t>
      </w:r>
      <w:r w:rsidR="00E37BC6">
        <w:t>must</w:t>
      </w:r>
      <w:r w:rsidR="00A857B0" w:rsidRPr="00A857B0">
        <w:t xml:space="preserve"> yield reasonable responses considering the typical impedance between the inverter and the POI, as well as within the ideal source itself. </w:t>
      </w:r>
      <w:r w:rsidR="00B74436">
        <w:t xml:space="preserve"> </w:t>
      </w:r>
      <w:r w:rsidR="00A857B0" w:rsidRPr="00A857B0">
        <w:t xml:space="preserve">If any issues arise, </w:t>
      </w:r>
      <w:r w:rsidR="00BE4CE1">
        <w:t>ERCOT</w:t>
      </w:r>
      <w:r w:rsidR="00A857B0" w:rsidRPr="00A857B0">
        <w:t xml:space="preserve"> remain</w:t>
      </w:r>
      <w:r w:rsidR="00BE4CE1">
        <w:t>s</w:t>
      </w:r>
      <w:r w:rsidR="00A857B0" w:rsidRPr="00A857B0">
        <w:t xml:space="preserve"> committed to working collaboratively with </w:t>
      </w:r>
      <w:r w:rsidR="00A857B0">
        <w:t>Resource Entities</w:t>
      </w:r>
      <w:r w:rsidR="00A857B0" w:rsidRPr="00A857B0">
        <w:t xml:space="preserve"> to address them on a case-by-case basis.</w:t>
      </w:r>
    </w:p>
    <w:p w14:paraId="6BB18469" w14:textId="1095CBEE" w:rsidR="0023166B" w:rsidRPr="00163B91" w:rsidRDefault="00BE4CE1" w:rsidP="00BA7E1E">
      <w:pPr>
        <w:pStyle w:val="NormalArial"/>
        <w:numPr>
          <w:ilvl w:val="0"/>
          <w:numId w:val="8"/>
        </w:numPr>
        <w:spacing w:before="120" w:after="120"/>
        <w:ind w:left="360"/>
      </w:pPr>
      <w:r w:rsidRPr="00BA7E1E">
        <w:rPr>
          <w:b/>
          <w:bCs/>
        </w:rPr>
        <w:t>M</w:t>
      </w:r>
      <w:r w:rsidR="00E7771C" w:rsidRPr="00BA7E1E">
        <w:rPr>
          <w:b/>
          <w:bCs/>
        </w:rPr>
        <w:t>odifying</w:t>
      </w:r>
      <w:r w:rsidR="0023166B" w:rsidRPr="00BA7E1E">
        <w:rPr>
          <w:b/>
          <w:bCs/>
        </w:rPr>
        <w:t xml:space="preserve"> the </w:t>
      </w:r>
      <w:r w:rsidR="00315E0F" w:rsidRPr="00BA7E1E">
        <w:rPr>
          <w:b/>
          <w:bCs/>
        </w:rPr>
        <w:t>mode</w:t>
      </w:r>
      <w:r w:rsidR="00C507B1" w:rsidRPr="00BA7E1E">
        <w:rPr>
          <w:b/>
          <w:bCs/>
        </w:rPr>
        <w:t>l</w:t>
      </w:r>
      <w:r w:rsidR="00315E0F" w:rsidRPr="00BA7E1E">
        <w:rPr>
          <w:b/>
          <w:bCs/>
        </w:rPr>
        <w:t xml:space="preserve"> </w:t>
      </w:r>
      <w:r w:rsidR="0023166B" w:rsidRPr="00BA7E1E">
        <w:rPr>
          <w:b/>
          <w:bCs/>
        </w:rPr>
        <w:t>test set up requirement to have the initial dispatch below rated power</w:t>
      </w:r>
      <w:r w:rsidRPr="00BA7E1E">
        <w:rPr>
          <w:b/>
          <w:bCs/>
        </w:rPr>
        <w:t>:</w:t>
      </w:r>
      <w:r w:rsidR="0023166B">
        <w:t xml:space="preserve"> </w:t>
      </w:r>
      <w:r w:rsidR="00B74436">
        <w:t xml:space="preserve"> </w:t>
      </w:r>
      <w:r w:rsidR="0023166B" w:rsidRPr="00163B91">
        <w:t xml:space="preserve">As described in Section 2.14 and </w:t>
      </w:r>
      <w:r w:rsidR="00396B1D">
        <w:t xml:space="preserve">the </w:t>
      </w:r>
      <w:r w:rsidR="0023166B" w:rsidRPr="00163B91">
        <w:t xml:space="preserve">DWG </w:t>
      </w:r>
      <w:r w:rsidR="00396B1D">
        <w:t>P</w:t>
      </w:r>
      <w:r w:rsidR="0023166B" w:rsidRPr="00163B91">
        <w:t xml:space="preserve">rocedure </w:t>
      </w:r>
      <w:r w:rsidR="00396B1D">
        <w:t>M</w:t>
      </w:r>
      <w:r w:rsidR="0023166B" w:rsidRPr="00163B91">
        <w:t xml:space="preserve">anual, ESRs </w:t>
      </w:r>
      <w:r w:rsidR="00CF6607">
        <w:t>must</w:t>
      </w:r>
      <w:r w:rsidR="0023166B" w:rsidRPr="00163B91">
        <w:t xml:space="preserve"> </w:t>
      </w:r>
      <w:r w:rsidR="00315E0F">
        <w:t xml:space="preserve">demonstrate </w:t>
      </w:r>
      <w:r w:rsidR="00396B1D">
        <w:t>AGS</w:t>
      </w:r>
      <w:r w:rsidR="00315E0F">
        <w:t xml:space="preserve"> through modeling requirements and performance criteria</w:t>
      </w:r>
      <w:r w:rsidR="0023166B" w:rsidRPr="00163B91">
        <w:t xml:space="preserve"> when operating within inverter current limit</w:t>
      </w:r>
      <w:r w:rsidR="00072799">
        <w:t>s</w:t>
      </w:r>
      <w:r w:rsidR="00396B1D">
        <w:t>.</w:t>
      </w:r>
      <w:r w:rsidR="00D5185A">
        <w:t xml:space="preserve"> </w:t>
      </w:r>
      <w:r w:rsidR="00B74436">
        <w:t xml:space="preserve"> </w:t>
      </w:r>
      <w:r w:rsidR="0023166B" w:rsidRPr="00163B91">
        <w:t xml:space="preserve">If the current limit in the inverter is reached when the test is applied, the performance criteria will not apply. </w:t>
      </w:r>
    </w:p>
    <w:p w14:paraId="3836A12C" w14:textId="5BB0AA39" w:rsidR="00163B91" w:rsidRPr="00163B91" w:rsidRDefault="00B0408F" w:rsidP="00BA7E1E">
      <w:pPr>
        <w:pStyle w:val="NormalArial"/>
        <w:numPr>
          <w:ilvl w:val="0"/>
          <w:numId w:val="8"/>
        </w:numPr>
        <w:spacing w:before="120" w:after="120"/>
        <w:ind w:left="360"/>
      </w:pPr>
      <w:r>
        <w:rPr>
          <w:b/>
          <w:bCs/>
        </w:rPr>
        <w:t>“</w:t>
      </w:r>
      <w:r w:rsidR="00251F66" w:rsidRPr="00BA7E1E">
        <w:rPr>
          <w:b/>
          <w:bCs/>
        </w:rPr>
        <w:t>Grid-forming</w:t>
      </w:r>
      <w:r>
        <w:rPr>
          <w:b/>
          <w:bCs/>
        </w:rPr>
        <w:t>”</w:t>
      </w:r>
      <w:r w:rsidR="00251F66">
        <w:t xml:space="preserve"> (</w:t>
      </w:r>
      <w:r w:rsidR="00163B91" w:rsidRPr="00BA7E1E">
        <w:rPr>
          <w:b/>
          <w:bCs/>
        </w:rPr>
        <w:t>GFM</w:t>
      </w:r>
      <w:r w:rsidR="00251F66">
        <w:rPr>
          <w:b/>
          <w:bCs/>
        </w:rPr>
        <w:t>)</w:t>
      </w:r>
      <w:r w:rsidR="00163B91" w:rsidRPr="00BA7E1E">
        <w:rPr>
          <w:b/>
          <w:bCs/>
        </w:rPr>
        <w:t xml:space="preserve"> response time when the ESR is idle</w:t>
      </w:r>
      <w:r w:rsidR="00396B1D" w:rsidRPr="00BA7E1E">
        <w:rPr>
          <w:b/>
          <w:bCs/>
        </w:rPr>
        <w:t>:</w:t>
      </w:r>
      <w:r w:rsidR="00163B91">
        <w:t xml:space="preserve"> </w:t>
      </w:r>
      <w:r w:rsidR="00B74436">
        <w:t xml:space="preserve"> </w:t>
      </w:r>
      <w:r w:rsidR="00163B91" w:rsidRPr="00163B91">
        <w:t xml:space="preserve">An ESR is always considered online unless on outage </w:t>
      </w:r>
      <w:r w:rsidR="00601917">
        <w:t xml:space="preserve">and accordingly </w:t>
      </w:r>
      <w:r w:rsidR="00CF6607">
        <w:t>must</w:t>
      </w:r>
      <w:r w:rsidR="00163B91" w:rsidRPr="00163B91">
        <w:t xml:space="preserve"> provide voltage support, primary frequency response</w:t>
      </w:r>
      <w:r w:rsidR="00601917">
        <w:t>,</w:t>
      </w:r>
      <w:r w:rsidR="00163B91" w:rsidRPr="00163B91">
        <w:t xml:space="preserve"> and </w:t>
      </w:r>
      <w:r w:rsidR="00601917">
        <w:t>AGS</w:t>
      </w:r>
      <w:r w:rsidR="00163B91" w:rsidRPr="00163B91">
        <w:t xml:space="preserve"> when online and within its inverter limit. </w:t>
      </w:r>
    </w:p>
    <w:p w14:paraId="42C352B4" w14:textId="77777777" w:rsidR="00664E28" w:rsidRDefault="00664E28" w:rsidP="00664E28">
      <w:pPr>
        <w:pStyle w:val="NormalArial"/>
      </w:pPr>
    </w:p>
    <w:p w14:paraId="7BA13F7E" w14:textId="67661013" w:rsidR="00664E28" w:rsidRDefault="00664E28" w:rsidP="00664E28">
      <w:pPr>
        <w:pStyle w:val="NormalArial"/>
      </w:pPr>
      <w:r>
        <w:t xml:space="preserve">Finally, as </w:t>
      </w:r>
      <w:r w:rsidR="00601917">
        <w:t>raised</w:t>
      </w:r>
      <w:r>
        <w:t xml:space="preserve"> in ERCOT’s </w:t>
      </w:r>
      <w:r w:rsidR="006141E0">
        <w:t>6/4/25</w:t>
      </w:r>
      <w:r w:rsidR="00B74436">
        <w:t xml:space="preserve"> comments</w:t>
      </w:r>
      <w:r>
        <w:t xml:space="preserve">, </w:t>
      </w:r>
      <w:r w:rsidRPr="00664E28">
        <w:t xml:space="preserve">ERCOT </w:t>
      </w:r>
      <w:r w:rsidR="00601917">
        <w:t>reiterates its proposal</w:t>
      </w:r>
      <w:r w:rsidRPr="00664E28">
        <w:t xml:space="preserve"> to sponsor a future </w:t>
      </w:r>
      <w:r w:rsidR="00B74436">
        <w:t>Nodal Protocol Revision Request (</w:t>
      </w:r>
      <w:r w:rsidRPr="00664E28">
        <w:t>NPRR</w:t>
      </w:r>
      <w:r w:rsidR="00B74436">
        <w:t>)</w:t>
      </w:r>
      <w:r w:rsidRPr="00664E28">
        <w:t xml:space="preserve"> t</w:t>
      </w:r>
      <w:r w:rsidR="00CF6607">
        <w:t>o</w:t>
      </w:r>
      <w:r w:rsidRPr="00664E28">
        <w:t xml:space="preserve"> implement a one-time AGS new</w:t>
      </w:r>
      <w:r w:rsidR="00601917">
        <w:t>-</w:t>
      </w:r>
      <w:r w:rsidRPr="00664E28">
        <w:t>technology</w:t>
      </w:r>
      <w:r w:rsidR="00601917">
        <w:t>-</w:t>
      </w:r>
      <w:r w:rsidRPr="00664E28">
        <w:t xml:space="preserve">incentive concept to encourage AGS adoption for existing IBRs.  ERCOT will also work with stakeholders to develop a market-based framework </w:t>
      </w:r>
      <w:r w:rsidR="00601917">
        <w:t>to</w:t>
      </w:r>
      <w:r w:rsidRPr="00664E28">
        <w:t xml:space="preserve"> compensate ESRs </w:t>
      </w:r>
      <w:r w:rsidR="00822EA5">
        <w:t xml:space="preserve">if </w:t>
      </w:r>
      <w:r w:rsidRPr="00664E28">
        <w:t xml:space="preserve">withholding headroom and maintaining </w:t>
      </w:r>
      <w:r w:rsidR="00B74436">
        <w:t>State of Charge (</w:t>
      </w:r>
      <w:r w:rsidRPr="00664E28">
        <w:t>SOC</w:t>
      </w:r>
      <w:r w:rsidR="00B74436">
        <w:t>)</w:t>
      </w:r>
      <w:r w:rsidRPr="00664E28">
        <w:t xml:space="preserve"> </w:t>
      </w:r>
      <w:r w:rsidR="00601917">
        <w:t>becomes necessary in the future</w:t>
      </w:r>
      <w:r w:rsidRPr="00664E28">
        <w:t>.</w:t>
      </w:r>
    </w:p>
    <w:bookmarkEnd w:id="0"/>
    <w:bookmarkEnd w:id="1"/>
    <w:p w14:paraId="3460636B" w14:textId="05B8A251" w:rsidR="00380F77" w:rsidRDefault="00380F77" w:rsidP="00380F77">
      <w:pPr>
        <w:pStyle w:val="NormalArial"/>
        <w:spacing w:before="120" w:after="12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64F3E168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D2E04D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B1B414C" w14:textId="77777777" w:rsidR="0055032D" w:rsidRPr="00380F77" w:rsidRDefault="00380F77" w:rsidP="00380F77">
      <w:pPr>
        <w:pStyle w:val="BodyText"/>
        <w:rPr>
          <w:rFonts w:ascii="Arial" w:hAnsi="Arial" w:cs="Arial"/>
          <w:bCs/>
        </w:rPr>
      </w:pPr>
      <w:r w:rsidRPr="00380F77">
        <w:rPr>
          <w:rFonts w:ascii="Arial" w:hAnsi="Arial" w:cs="Arial"/>
          <w:bCs/>
        </w:rPr>
        <w:t>None</w:t>
      </w:r>
    </w:p>
    <w:p w14:paraId="5FA4FDBD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1EA8A69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A722AF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5DCCBB21" w14:textId="77777777" w:rsidR="00152993" w:rsidRPr="00350C00" w:rsidRDefault="00152993" w:rsidP="00380F77">
      <w:pPr>
        <w:pStyle w:val="BodyText"/>
        <w:spacing w:before="0" w:after="0"/>
        <w:rPr>
          <w:rFonts w:ascii="Arial" w:hAnsi="Arial" w:cs="Arial"/>
          <w:b/>
          <w:color w:val="FF0000"/>
        </w:rPr>
      </w:pPr>
    </w:p>
    <w:p w14:paraId="1233CACA" w14:textId="77777777" w:rsidR="00705E33" w:rsidRPr="00D47768" w:rsidRDefault="00705E33" w:rsidP="00380F77">
      <w:pPr>
        <w:keepNext/>
        <w:tabs>
          <w:tab w:val="left" w:pos="720"/>
        </w:tabs>
        <w:spacing w:after="240"/>
        <w:outlineLvl w:val="1"/>
        <w:rPr>
          <w:ins w:id="2" w:author="ERCOT" w:date="2024-10-31T10:26:00Z"/>
          <w:b/>
          <w:szCs w:val="20"/>
        </w:rPr>
      </w:pPr>
      <w:ins w:id="3" w:author="ERCOT" w:date="2024-10-31T10:26:00Z">
        <w:r w:rsidRPr="00D47768">
          <w:rPr>
            <w:b/>
            <w:szCs w:val="20"/>
          </w:rPr>
          <w:t>2.1</w:t>
        </w:r>
        <w:r>
          <w:rPr>
            <w:b/>
            <w:szCs w:val="20"/>
          </w:rPr>
          <w:t>4</w:t>
        </w:r>
        <w:r w:rsidRPr="00D47768">
          <w:rPr>
            <w:b/>
            <w:szCs w:val="20"/>
          </w:rPr>
          <w:tab/>
        </w:r>
        <w:r>
          <w:rPr>
            <w:b/>
            <w:szCs w:val="20"/>
          </w:rPr>
          <w:t xml:space="preserve">Advanced Grid Support Requirements for Inverter-Based </w:t>
        </w:r>
      </w:ins>
      <w:ins w:id="4" w:author="ERCOT 060425" w:date="2025-05-29T17:46:00Z">
        <w:r w:rsidR="00D070B3">
          <w:rPr>
            <w:b/>
            <w:szCs w:val="20"/>
          </w:rPr>
          <w:t>Resource</w:t>
        </w:r>
      </w:ins>
      <w:ins w:id="5" w:author="ERCOT 060425" w:date="2025-06-04T09:47:00Z">
        <w:r w:rsidR="00862A29">
          <w:rPr>
            <w:b/>
            <w:szCs w:val="20"/>
          </w:rPr>
          <w:t>s</w:t>
        </w:r>
      </w:ins>
      <w:ins w:id="6" w:author="ERCOT 060425" w:date="2025-06-01T17:19:00Z">
        <w:r w:rsidR="00211E0E">
          <w:rPr>
            <w:b/>
            <w:szCs w:val="20"/>
          </w:rPr>
          <w:t xml:space="preserve"> (IBRs)</w:t>
        </w:r>
      </w:ins>
      <w:ins w:id="7" w:author="ERCOT" w:date="2024-10-31T10:26:00Z">
        <w:del w:id="8" w:author="ERCOT 060425" w:date="2025-05-29T17:46:00Z">
          <w:r w:rsidDel="00D070B3">
            <w:rPr>
              <w:b/>
              <w:szCs w:val="20"/>
            </w:rPr>
            <w:delText>ESRs</w:delText>
          </w:r>
        </w:del>
      </w:ins>
    </w:p>
    <w:p w14:paraId="67F76D24" w14:textId="7F615DAC" w:rsidR="00E22EAC" w:rsidRDefault="00705E33" w:rsidP="00862A29">
      <w:pPr>
        <w:spacing w:after="240"/>
        <w:ind w:left="720" w:hanging="720"/>
        <w:rPr>
          <w:ins w:id="9" w:author="ERCOT" w:date="2024-10-31T10:26:00Z"/>
          <w:iCs/>
          <w:szCs w:val="20"/>
        </w:rPr>
      </w:pPr>
      <w:ins w:id="10" w:author="ERCOT" w:date="2024-10-31T10:26:00Z">
        <w:r w:rsidRPr="00DA7365">
          <w:rPr>
            <w:iCs/>
            <w:szCs w:val="20"/>
          </w:rPr>
          <w:t>(1)</w:t>
        </w:r>
        <w:r w:rsidRPr="00DA7365">
          <w:rPr>
            <w:iCs/>
            <w:szCs w:val="20"/>
          </w:rPr>
          <w:tab/>
        </w:r>
        <w:r w:rsidRPr="00DA7365">
          <w:t xml:space="preserve">An </w:t>
        </w:r>
        <w:r>
          <w:t xml:space="preserve">Energy Storage Resource (ESR) </w:t>
        </w:r>
        <w:del w:id="11" w:author="ERCOT 060425" w:date="2025-06-02T12:03:00Z">
          <w:r w:rsidRPr="00DA7365" w:rsidDel="00CE2AFB">
            <w:delText xml:space="preserve">that interconnects to the ERCOT </w:delText>
          </w:r>
          <w:r w:rsidDel="00CE2AFB">
            <w:delText xml:space="preserve">Transmission Grid </w:delText>
          </w:r>
          <w:r w:rsidRPr="00DA7365" w:rsidDel="00CE2AFB">
            <w:delText xml:space="preserve">pursuant to a Standard Generation Interconnection Agreement (SGIA) executed on or </w:delText>
          </w:r>
          <w:r w:rsidRPr="000209D1" w:rsidDel="00CE2AFB">
            <w:delText xml:space="preserve">after </w:delText>
          </w:r>
        </w:del>
        <w:del w:id="12" w:author="ERCOT 060425" w:date="2025-05-27T10:34:00Z">
          <w:r w:rsidDel="00705E33">
            <w:delText>April</w:delText>
          </w:r>
        </w:del>
        <w:del w:id="13" w:author="ERCOT 060425" w:date="2025-06-02T12:03:00Z">
          <w:r w:rsidRPr="000209D1" w:rsidDel="00CE2AFB">
            <w:delText xml:space="preserve"> 1, 2025</w:delText>
          </w:r>
          <w:r w:rsidRPr="00A419D0" w:rsidDel="00CE2AFB">
            <w:delText xml:space="preserve"> </w:delText>
          </w:r>
        </w:del>
        <w:r w:rsidRPr="000209D1">
          <w:rPr>
            <w:iCs/>
            <w:szCs w:val="20"/>
          </w:rPr>
          <w:t xml:space="preserve">shall </w:t>
        </w:r>
        <w:del w:id="14" w:author="ERCOT 060425" w:date="2025-06-02T12:03:00Z">
          <w:r w:rsidRPr="000209D1" w:rsidDel="00CE2AFB">
            <w:rPr>
              <w:iCs/>
              <w:szCs w:val="20"/>
            </w:rPr>
            <w:delText>comply with the requirements of this Section</w:delText>
          </w:r>
        </w:del>
      </w:ins>
      <w:ins w:id="15" w:author="ERCOT 060425" w:date="2025-06-04T09:50:00Z">
        <w:r w:rsidR="00862A29" w:rsidRPr="00862A29">
          <w:rPr>
            <w:iCs/>
            <w:szCs w:val="20"/>
          </w:rPr>
          <w:t>provide the following advanced grid support when operating within the inverter current limit</w:t>
        </w:r>
      </w:ins>
      <w:ins w:id="16" w:author="ERCOT 070125" w:date="2025-06-26T17:42:00Z" w16du:dateUtc="2025-06-26T22:42:00Z">
        <w:r w:rsidR="00B97C3A">
          <w:rPr>
            <w:iCs/>
            <w:szCs w:val="20"/>
          </w:rPr>
          <w:t>.</w:t>
        </w:r>
      </w:ins>
      <w:ins w:id="17" w:author="ERCOT" w:date="2024-10-31T10:26:00Z">
        <w:del w:id="18" w:author="ERCOT 060425" w:date="2025-06-02T12:03:00Z">
          <w:r w:rsidDel="00CE2AFB">
            <w:rPr>
              <w:iCs/>
              <w:szCs w:val="20"/>
            </w:rPr>
            <w:delText xml:space="preserve">  </w:delText>
          </w:r>
        </w:del>
      </w:ins>
    </w:p>
    <w:p w14:paraId="1A22DC0A" w14:textId="777A8D9E" w:rsidR="00705E33" w:rsidRPr="00BA2009" w:rsidRDefault="00705E33" w:rsidP="00B97C3A">
      <w:pPr>
        <w:spacing w:after="240"/>
        <w:ind w:left="1440" w:hanging="720"/>
        <w:rPr>
          <w:ins w:id="19" w:author="ERCOT" w:date="2024-10-31T10:26:00Z"/>
        </w:rPr>
      </w:pPr>
      <w:ins w:id="20" w:author="ERCOT" w:date="2024-10-31T10:26:00Z">
        <w:r w:rsidRPr="00D47768">
          <w:t>(a)</w:t>
        </w:r>
        <w:r w:rsidRPr="00D47768">
          <w:tab/>
        </w:r>
      </w:ins>
      <w:ins w:id="21" w:author="ERCOT 070125" w:date="2025-06-26T17:38:00Z" w16du:dateUtc="2025-06-26T22:38:00Z">
        <w:r w:rsidR="00B97C3A">
          <w:t>An ESR shall meet t</w:t>
        </w:r>
      </w:ins>
      <w:ins w:id="22" w:author="ERCOT 070125" w:date="2025-06-26T17:39:00Z" w16du:dateUtc="2025-06-26T22:39:00Z">
        <w:r w:rsidR="00B97C3A">
          <w:t xml:space="preserve">he modeling requirements described in Planning Guide Section 6.2, </w:t>
        </w:r>
        <w:r w:rsidR="00B97C3A" w:rsidRPr="00BA7E1E">
          <w:t>Dynamic</w:t>
        </w:r>
      </w:ins>
      <w:ins w:id="23" w:author="ERCOT 070125" w:date="2025-07-01T16:28:00Z" w16du:dateUtc="2025-07-01T21:28:00Z">
        <w:r w:rsidR="00BA7E1E">
          <w:t>s</w:t>
        </w:r>
      </w:ins>
      <w:ins w:id="24" w:author="ERCOT 070125" w:date="2025-06-26T17:39:00Z" w16du:dateUtc="2025-06-26T22:39:00Z">
        <w:r w:rsidR="00B97C3A" w:rsidRPr="00BA7E1E">
          <w:t xml:space="preserve"> Model Development</w:t>
        </w:r>
      </w:ins>
      <w:ins w:id="25" w:author="ERCOT 070125" w:date="2025-07-01T10:48:00Z" w16du:dateUtc="2025-07-01T15:48:00Z">
        <w:r w:rsidR="00C96ED3">
          <w:t>,</w:t>
        </w:r>
      </w:ins>
      <w:ins w:id="26" w:author="ERCOT 070125" w:date="2025-06-26T17:39:00Z" w16du:dateUtc="2025-06-26T22:39:00Z">
        <w:r w:rsidR="00B97C3A">
          <w:t xml:space="preserve"> to demonstrate its capability to </w:t>
        </w:r>
      </w:ins>
      <w:ins w:id="27" w:author="ERCOT" w:date="2024-10-31T10:26:00Z">
        <w:del w:id="28" w:author="ERCOT 070125" w:date="2025-06-26T17:40:00Z" w16du:dateUtc="2025-06-26T22:40:00Z">
          <w:r w:rsidDel="00B97C3A">
            <w:delText xml:space="preserve">An ESR shall </w:delText>
          </w:r>
        </w:del>
        <w:r>
          <w:t xml:space="preserve">maintain an internal voltage phasor </w:t>
        </w:r>
        <w:del w:id="29" w:author="ERCOT 070125" w:date="2025-06-26T17:42:00Z" w16du:dateUtc="2025-06-26T22:42:00Z">
          <w:r w:rsidDel="00B97C3A">
            <w:delText xml:space="preserve">that is constant or near-constant </w:delText>
          </w:r>
        </w:del>
        <w:r>
          <w:t>in the sub-transient</w:t>
        </w:r>
      </w:ins>
      <w:ins w:id="30" w:author="ERCOT 070125" w:date="2025-07-01T10:48:00Z" w16du:dateUtc="2025-07-01T15:48:00Z">
        <w:r w:rsidR="00C96ED3">
          <w:t>-</w:t>
        </w:r>
      </w:ins>
      <w:ins w:id="31" w:author="ERCOT" w:date="2024-10-31T10:26:00Z">
        <w:del w:id="32" w:author="ERCOT 070125" w:date="2025-07-01T10:48:00Z" w16du:dateUtc="2025-07-01T15:48:00Z">
          <w:r w:rsidDel="00C96ED3">
            <w:delText xml:space="preserve"> </w:delText>
          </w:r>
        </w:del>
        <w:r>
          <w:t>to</w:t>
        </w:r>
      </w:ins>
      <w:ins w:id="33" w:author="ERCOT 070125" w:date="2025-07-01T10:48:00Z" w16du:dateUtc="2025-07-01T15:48:00Z">
        <w:r w:rsidR="00C96ED3">
          <w:t>-</w:t>
        </w:r>
      </w:ins>
      <w:ins w:id="34" w:author="ERCOT" w:date="2024-10-31T10:26:00Z">
        <w:del w:id="35" w:author="ERCOT 070125" w:date="2025-07-01T10:48:00Z" w16du:dateUtc="2025-07-01T15:48:00Z">
          <w:r w:rsidDel="00C96ED3">
            <w:delText xml:space="preserve"> </w:delText>
          </w:r>
        </w:del>
        <w:r>
          <w:t>transient timeframe</w:t>
        </w:r>
      </w:ins>
      <w:ins w:id="36" w:author="ERCOT 070125" w:date="2025-06-26T17:41:00Z" w16du:dateUtc="2025-06-26T22:41:00Z">
        <w:r w:rsidR="00B97C3A">
          <w:t xml:space="preserve"> </w:t>
        </w:r>
        <w:proofErr w:type="spellStart"/>
        <w:r w:rsidR="00B97C3A">
          <w:t>and</w:t>
        </w:r>
      </w:ins>
      <w:ins w:id="37" w:author="ERCOT 060425" w:date="2025-05-29T14:55:00Z">
        <w:del w:id="38" w:author="ERCOT 070125" w:date="2025-06-26T17:40:00Z" w16du:dateUtc="2025-06-26T22:40:00Z">
          <w:r w:rsidR="0025085D" w:rsidDel="00B97C3A">
            <w:delText xml:space="preserve"> by meeting th</w:delText>
          </w:r>
        </w:del>
      </w:ins>
      <w:ins w:id="39" w:author="ERCOT 060425" w:date="2025-05-29T14:56:00Z">
        <w:del w:id="40" w:author="ERCOT 070125" w:date="2025-06-26T17:40:00Z" w16du:dateUtc="2025-06-26T22:40:00Z">
          <w:r w:rsidR="0025085D" w:rsidDel="00B97C3A">
            <w:delText xml:space="preserve">e modeling requirements described in the Planning Guide </w:delText>
          </w:r>
        </w:del>
      </w:ins>
      <w:ins w:id="41" w:author="ERCOT 060425" w:date="2025-05-29T16:53:00Z">
        <w:del w:id="42" w:author="ERCOT 070125" w:date="2025-06-26T17:40:00Z" w16du:dateUtc="2025-06-26T22:40:00Z">
          <w:r w:rsidR="00782AEE" w:rsidDel="00B97C3A">
            <w:delText>Section 6.2</w:delText>
          </w:r>
        </w:del>
      </w:ins>
      <w:ins w:id="43" w:author="ERCOT 060425" w:date="2025-06-04T09:52:00Z">
        <w:del w:id="44" w:author="ERCOT 070125" w:date="2025-06-26T17:40:00Z" w16du:dateUtc="2025-06-26T22:40:00Z">
          <w:r w:rsidR="00862A29" w:rsidDel="00B97C3A">
            <w:delText>,</w:delText>
          </w:r>
        </w:del>
      </w:ins>
      <w:ins w:id="45" w:author="ERCOT 060425" w:date="2025-05-29T16:53:00Z">
        <w:del w:id="46" w:author="ERCOT 070125" w:date="2025-06-26T17:40:00Z" w16du:dateUtc="2025-06-26T22:40:00Z">
          <w:r w:rsidR="00782AEE" w:rsidDel="00B97C3A">
            <w:delText xml:space="preserve"> Dynamics Model Development</w:delText>
          </w:r>
        </w:del>
      </w:ins>
      <w:ins w:id="47" w:author="ERCOT" w:date="2024-10-31T10:26:00Z">
        <w:del w:id="48" w:author="ERCOT 070125" w:date="2025-06-26T17:40:00Z" w16du:dateUtc="2025-06-26T22:40:00Z">
          <w:r w:rsidDel="00B97C3A">
            <w:delText xml:space="preserve">.  An ESR shall immediately respond to changes in the external system and maintain ESR control stability during normal and disturbance conditions. </w:delText>
          </w:r>
        </w:del>
      </w:ins>
      <w:ins w:id="49" w:author="ERCOT 070125" w:date="2025-06-26T17:40:00Z" w16du:dateUtc="2025-06-26T22:40:00Z">
        <w:r w:rsidR="00B97C3A">
          <w:t>control</w:t>
        </w:r>
        <w:proofErr w:type="spellEnd"/>
        <w:r w:rsidR="00B97C3A">
          <w:t xml:space="preserve"> </w:t>
        </w:r>
      </w:ins>
      <w:ins w:id="50" w:author="ERCOT" w:date="2024-10-31T10:26:00Z">
        <w:del w:id="51" w:author="ERCOT 070125" w:date="2025-06-26T17:40:00Z" w16du:dateUtc="2025-06-26T22:40:00Z">
          <w:r w:rsidDel="00B97C3A">
            <w:delText>T</w:delText>
          </w:r>
        </w:del>
      </w:ins>
      <w:ins w:id="52" w:author="ERCOT 070125" w:date="2025-06-26T17:40:00Z" w16du:dateUtc="2025-06-26T22:40:00Z">
        <w:r w:rsidR="00B97C3A">
          <w:t>t</w:t>
        </w:r>
      </w:ins>
      <w:ins w:id="53" w:author="ERCOT" w:date="2024-10-31T10:26:00Z">
        <w:r>
          <w:t xml:space="preserve">he voltage phasor </w:t>
        </w:r>
        <w:del w:id="54" w:author="ERCOT 070125" w:date="2025-06-26T17:41:00Z" w16du:dateUtc="2025-06-26T22:41:00Z">
          <w:r w:rsidDel="00B97C3A">
            <w:delText xml:space="preserve">must be controlled </w:delText>
          </w:r>
        </w:del>
        <w:r>
          <w:t>to maintain synchronism with the ERCOT Transmission Grid</w:t>
        </w:r>
        <w:del w:id="55" w:author="ERCOT 070125" w:date="2025-06-26T17:41:00Z" w16du:dateUtc="2025-06-26T22:41:00Z">
          <w:r w:rsidDel="00B97C3A">
            <w:delText xml:space="preserve"> and regulate real power and Reactive Power appropriately to support the ERCOT Transmission Grid</w:delText>
          </w:r>
        </w:del>
        <w:r w:rsidRPr="00D47768">
          <w:t>.</w:t>
        </w:r>
      </w:ins>
    </w:p>
    <w:p w14:paraId="0B87F18C" w14:textId="07FEAEC9" w:rsidR="00F81613" w:rsidRDefault="00F81613" w:rsidP="00F81613">
      <w:pPr>
        <w:spacing w:after="240"/>
        <w:ind w:left="720" w:hanging="720"/>
        <w:rPr>
          <w:ins w:id="56" w:author="ERCOT 060425" w:date="2025-06-02T12:03:00Z"/>
          <w:iCs/>
          <w:szCs w:val="20"/>
        </w:rPr>
      </w:pPr>
      <w:ins w:id="57" w:author="ERCOT 060425" w:date="2025-06-02T12:03:00Z">
        <w:r w:rsidRPr="00DA7365">
          <w:rPr>
            <w:iCs/>
            <w:szCs w:val="20"/>
          </w:rPr>
          <w:t>(</w:t>
        </w:r>
        <w:r>
          <w:rPr>
            <w:iCs/>
            <w:szCs w:val="20"/>
          </w:rPr>
          <w:t>2</w:t>
        </w:r>
        <w:r w:rsidRPr="00DA7365">
          <w:rPr>
            <w:iCs/>
            <w:szCs w:val="20"/>
          </w:rPr>
          <w:t>)</w:t>
        </w:r>
        <w:r w:rsidRPr="00DA7365">
          <w:rPr>
            <w:iCs/>
            <w:szCs w:val="20"/>
          </w:rPr>
          <w:tab/>
        </w:r>
        <w:r w:rsidRPr="00DA7365">
          <w:t xml:space="preserve">An </w:t>
        </w:r>
        <w:r>
          <w:t xml:space="preserve">ESR </w:t>
        </w:r>
        <w:del w:id="58" w:author="ERCOT 070125" w:date="2025-07-01T12:49:00Z" w16du:dateUtc="2025-07-01T17:49:00Z">
          <w:r w:rsidRPr="00DA7365" w:rsidDel="00337D09">
            <w:delText xml:space="preserve">that </w:delText>
          </w:r>
        </w:del>
        <w:r w:rsidRPr="00DA7365">
          <w:t>interconnect</w:t>
        </w:r>
      </w:ins>
      <w:ins w:id="59" w:author="ERCOT 070125" w:date="2025-07-01T12:49:00Z" w16du:dateUtc="2025-07-01T17:49:00Z">
        <w:r w:rsidR="00337D09">
          <w:t>ed</w:t>
        </w:r>
      </w:ins>
      <w:ins w:id="60" w:author="ERCOT 060425" w:date="2025-06-02T12:03:00Z">
        <w:del w:id="61" w:author="ERCOT 070125" w:date="2025-07-01T12:49:00Z" w16du:dateUtc="2025-07-01T17:49:00Z">
          <w:r w:rsidRPr="00DA7365" w:rsidDel="00337D09">
            <w:delText>s</w:delText>
          </w:r>
        </w:del>
        <w:r w:rsidRPr="00DA7365">
          <w:t xml:space="preserve"> to the ERCOT </w:t>
        </w:r>
        <w:r>
          <w:t xml:space="preserve">Transmission Grid </w:t>
        </w:r>
        <w:r w:rsidRPr="00DA7365">
          <w:t xml:space="preserve">pursuant to a Standard Generation Interconnection Agreement (SGIA) executed </w:t>
        </w:r>
      </w:ins>
      <w:ins w:id="62" w:author="ERCOT 060425" w:date="2025-06-02T12:04:00Z">
        <w:r>
          <w:t>before</w:t>
        </w:r>
      </w:ins>
      <w:ins w:id="63" w:author="ERCOT 060425" w:date="2025-06-02T12:03:00Z">
        <w:r w:rsidRPr="000209D1">
          <w:t xml:space="preserve"> </w:t>
        </w:r>
        <w:del w:id="64" w:author="ERCOT 070125" w:date="2025-07-01T18:16:00Z" w16du:dateUtc="2025-07-01T23:16:00Z">
          <w:r w:rsidDel="001174AD">
            <w:delText>October</w:delText>
          </w:r>
        </w:del>
      </w:ins>
      <w:ins w:id="65" w:author="ERCOT 070125" w:date="2025-07-01T18:16:00Z" w16du:dateUtc="2025-07-01T23:16:00Z">
        <w:r w:rsidR="001174AD">
          <w:t>January</w:t>
        </w:r>
      </w:ins>
      <w:ins w:id="66" w:author="ERCOT 060425" w:date="2025-06-02T12:03:00Z">
        <w:r w:rsidRPr="000209D1">
          <w:t xml:space="preserve"> 1, </w:t>
        </w:r>
        <w:del w:id="67" w:author="ERCOT 070125" w:date="2025-07-01T18:26:00Z" w16du:dateUtc="2025-07-01T23:26:00Z">
          <w:r w:rsidRPr="000209D1" w:rsidDel="000F2684">
            <w:delText>202</w:delText>
          </w:r>
        </w:del>
        <w:del w:id="68" w:author="ERCOT 070125" w:date="2025-07-01T18:16:00Z" w16du:dateUtc="2025-07-01T23:16:00Z">
          <w:r w:rsidRPr="000209D1" w:rsidDel="001174AD">
            <w:delText>5</w:delText>
          </w:r>
        </w:del>
      </w:ins>
      <w:ins w:id="69" w:author="ERCOT 070125" w:date="2025-07-01T18:26:00Z" w16du:dateUtc="2025-07-01T23:26:00Z">
        <w:r w:rsidR="000F2684">
          <w:t>202</w:t>
        </w:r>
      </w:ins>
      <w:ins w:id="70" w:author="ERCOT 070125" w:date="2025-07-01T18:16:00Z" w16du:dateUtc="2025-07-01T23:16:00Z">
        <w:r w:rsidR="001174AD">
          <w:t>6</w:t>
        </w:r>
      </w:ins>
      <w:ins w:id="71" w:author="ERCOT 060425" w:date="2025-06-02T12:04:00Z">
        <w:r>
          <w:t xml:space="preserve"> and that has paid </w:t>
        </w:r>
      </w:ins>
      <w:ins w:id="72" w:author="ERCOT 070125" w:date="2025-07-01T10:50:00Z" w16du:dateUtc="2025-07-01T15:50:00Z">
        <w:r w:rsidR="00C96ED3">
          <w:t xml:space="preserve">in full </w:t>
        </w:r>
      </w:ins>
      <w:ins w:id="73" w:author="ERCOT 060425" w:date="2025-06-02T12:04:00Z">
        <w:del w:id="74" w:author="ERCOT 070125" w:date="2025-07-01T10:51:00Z" w16du:dateUtc="2025-07-01T15:51:00Z">
          <w:r w:rsidDel="00C96ED3">
            <w:delText xml:space="preserve">the required financial security in full </w:delText>
          </w:r>
        </w:del>
        <w:r>
          <w:t xml:space="preserve">to the </w:t>
        </w:r>
      </w:ins>
      <w:ins w:id="75" w:author="ERCOT 060425" w:date="2025-06-04T09:54:00Z">
        <w:r>
          <w:t>Transmission Service Provider (</w:t>
        </w:r>
      </w:ins>
      <w:ins w:id="76" w:author="ERCOT 060425" w:date="2025-06-02T12:04:00Z">
        <w:r>
          <w:t>TSP</w:t>
        </w:r>
      </w:ins>
      <w:ins w:id="77" w:author="ERCOT 060425" w:date="2025-06-04T09:54:00Z">
        <w:r>
          <w:t>)</w:t>
        </w:r>
      </w:ins>
      <w:ins w:id="78" w:author="ERCOT 060425" w:date="2025-06-02T12:04:00Z">
        <w:r>
          <w:t xml:space="preserve"> </w:t>
        </w:r>
      </w:ins>
      <w:ins w:id="79" w:author="ERCOT 070125" w:date="2025-07-01T10:51:00Z" w16du:dateUtc="2025-07-01T15:51:00Z">
        <w:r w:rsidR="00C96ED3">
          <w:t xml:space="preserve">the financial security required thereunder </w:t>
        </w:r>
      </w:ins>
      <w:ins w:id="80" w:author="ERCOT 060425" w:date="2025-06-02T12:04:00Z">
        <w:r>
          <w:t xml:space="preserve">before </w:t>
        </w:r>
        <w:del w:id="81" w:author="ERCOT 070125" w:date="2025-07-01T18:15:00Z" w16du:dateUtc="2025-07-01T23:15:00Z">
          <w:r w:rsidDel="003049FF">
            <w:delText>October</w:delText>
          </w:r>
        </w:del>
      </w:ins>
      <w:ins w:id="82" w:author="ERCOT 070125" w:date="2025-07-01T18:15:00Z" w16du:dateUtc="2025-07-01T23:15:00Z">
        <w:r w:rsidR="003049FF">
          <w:t>January</w:t>
        </w:r>
      </w:ins>
      <w:ins w:id="83" w:author="ERCOT 060425" w:date="2025-06-02T12:04:00Z">
        <w:r>
          <w:t xml:space="preserve"> 1, </w:t>
        </w:r>
        <w:del w:id="84" w:author="ERCOT 070125" w:date="2025-07-01T18:27:00Z" w16du:dateUtc="2025-07-01T23:27:00Z">
          <w:r w:rsidDel="000F2684">
            <w:delText>202</w:delText>
          </w:r>
        </w:del>
        <w:del w:id="85" w:author="ERCOT 070125" w:date="2025-07-01T18:15:00Z" w16du:dateUtc="2025-07-01T23:15:00Z">
          <w:r w:rsidDel="003049FF">
            <w:delText>5</w:delText>
          </w:r>
        </w:del>
      </w:ins>
      <w:ins w:id="86" w:author="ERCOT 070125" w:date="2025-07-01T18:27:00Z" w16du:dateUtc="2025-07-01T23:27:00Z">
        <w:r w:rsidR="000F2684">
          <w:t>202</w:t>
        </w:r>
      </w:ins>
      <w:ins w:id="87" w:author="ERCOT 070125" w:date="2025-07-01T18:15:00Z" w16du:dateUtc="2025-07-01T23:15:00Z">
        <w:r w:rsidR="003049FF">
          <w:t>6</w:t>
        </w:r>
      </w:ins>
      <w:ins w:id="88" w:author="ERCOT 060425" w:date="2025-06-02T12:04:00Z">
        <w:del w:id="89" w:author="ERCOT 070125" w:date="2025-07-01T12:49:00Z" w16du:dateUtc="2025-07-01T17:49:00Z">
          <w:r w:rsidDel="001E3B23">
            <w:delText>,</w:delText>
          </w:r>
        </w:del>
        <w:r>
          <w:t xml:space="preserve"> is not required to </w:t>
        </w:r>
      </w:ins>
      <w:ins w:id="90" w:author="ERCOT 060425" w:date="2025-06-02T12:03:00Z">
        <w:r w:rsidRPr="000209D1">
          <w:rPr>
            <w:iCs/>
            <w:szCs w:val="20"/>
          </w:rPr>
          <w:t>comply with the requirements of this Section</w:t>
        </w:r>
      </w:ins>
      <w:ins w:id="91" w:author="ERCOT 070125" w:date="2025-07-01T18:15:00Z" w16du:dateUtc="2025-07-01T23:15:00Z">
        <w:r w:rsidR="003049FF">
          <w:rPr>
            <w:iCs/>
            <w:szCs w:val="20"/>
          </w:rPr>
          <w:t>.</w:t>
        </w:r>
      </w:ins>
      <w:ins w:id="92" w:author="ERCOT 070125" w:date="2025-07-01T13:36:00Z" w16du:dateUtc="2025-07-01T18:36:00Z">
        <w:r w:rsidR="006E11D4">
          <w:rPr>
            <w:iCs/>
            <w:szCs w:val="20"/>
          </w:rPr>
          <w:t xml:space="preserve"> </w:t>
        </w:r>
      </w:ins>
      <w:ins w:id="93" w:author="ERCOT 070125" w:date="2025-07-01T18:17:00Z" w16du:dateUtc="2025-07-01T23:17:00Z">
        <w:r w:rsidR="001174AD">
          <w:rPr>
            <w:iCs/>
            <w:szCs w:val="20"/>
          </w:rPr>
          <w:t xml:space="preserve"> </w:t>
        </w:r>
      </w:ins>
      <w:ins w:id="94" w:author="ERCOT 070125" w:date="2025-07-01T18:16:00Z" w16du:dateUtc="2025-07-01T23:16:00Z">
        <w:r w:rsidR="003049FF" w:rsidRPr="003049FF">
          <w:rPr>
            <w:iCs/>
            <w:szCs w:val="20"/>
          </w:rPr>
          <w:t>The requirements of this Section apply to those portions of any subsequent ESR modifications that add MW capacity or make non-in-kind replacements of equipment.</w:t>
        </w:r>
      </w:ins>
    </w:p>
    <w:p w14:paraId="46603CEE" w14:textId="12DCBFF1" w:rsidR="00CE2AFB" w:rsidRDefault="00CE2AFB" w:rsidP="00CE2AFB">
      <w:pPr>
        <w:spacing w:after="240"/>
        <w:ind w:left="720" w:hanging="720"/>
        <w:rPr>
          <w:ins w:id="95" w:author="ERCOT 060425" w:date="2025-06-02T12:03:00Z"/>
          <w:iCs/>
          <w:szCs w:val="20"/>
        </w:rPr>
      </w:pPr>
      <w:ins w:id="96" w:author="ERCOT 060425" w:date="2025-06-02T12:03:00Z">
        <w:r>
          <w:rPr>
            <w:iCs/>
            <w:szCs w:val="20"/>
          </w:rPr>
          <w:t xml:space="preserve"> </w:t>
        </w:r>
      </w:ins>
    </w:p>
    <w:p w14:paraId="750E535E" w14:textId="77777777" w:rsidR="00152993" w:rsidRDefault="00152993">
      <w:pPr>
        <w:pStyle w:val="BodyText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9F270" w14:textId="77777777" w:rsidR="003B7386" w:rsidRDefault="003B7386">
      <w:r>
        <w:separator/>
      </w:r>
    </w:p>
  </w:endnote>
  <w:endnote w:type="continuationSeparator" w:id="0">
    <w:p w14:paraId="0C20D2E1" w14:textId="77777777" w:rsidR="003B7386" w:rsidRDefault="003B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FA29" w14:textId="42C412F5" w:rsidR="003D0994" w:rsidRDefault="00380F7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272NOGRR-</w:t>
    </w:r>
    <w:r w:rsidR="0025333E">
      <w:rPr>
        <w:rFonts w:ascii="Arial" w:hAnsi="Arial"/>
        <w:sz w:val="18"/>
      </w:rPr>
      <w:t>13</w:t>
    </w:r>
    <w:r w:rsidR="00BA7E1E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 xml:space="preserve">ERCOT Comments </w:t>
    </w:r>
    <w:r w:rsidR="00BA7E1E">
      <w:rPr>
        <w:rFonts w:ascii="Arial" w:hAnsi="Arial"/>
        <w:sz w:val="18"/>
      </w:rPr>
      <w:t>07</w:t>
    </w:r>
    <w:r w:rsidR="0025333E">
      <w:rPr>
        <w:rFonts w:ascii="Arial" w:hAnsi="Arial"/>
        <w:sz w:val="18"/>
      </w:rPr>
      <w:t>01</w:t>
    </w:r>
    <w:r w:rsidR="00BA7E1E">
      <w:rPr>
        <w:rFonts w:ascii="Arial" w:hAnsi="Arial"/>
        <w:sz w:val="18"/>
      </w:rPr>
      <w:t>25</w:t>
    </w:r>
    <w:r w:rsidR="003D0994">
      <w:rPr>
        <w:rFonts w:ascii="Arial" w:hAnsi="Arial"/>
        <w:sz w:val="18"/>
      </w:rPr>
      <w:tab/>
      <w:t xml:space="preserve">Page </w:t>
    </w:r>
    <w:r w:rsidR="003619C1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619C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619C1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619C1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619C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619C1">
      <w:rPr>
        <w:rFonts w:ascii="Arial" w:hAnsi="Arial"/>
        <w:sz w:val="18"/>
      </w:rPr>
      <w:fldChar w:fldCharType="end"/>
    </w:r>
  </w:p>
  <w:p w14:paraId="3252E4E4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2BA51" w14:textId="77777777" w:rsidR="003B7386" w:rsidRDefault="003B7386">
      <w:r>
        <w:separator/>
      </w:r>
    </w:p>
  </w:footnote>
  <w:footnote w:type="continuationSeparator" w:id="0">
    <w:p w14:paraId="2C5E4316" w14:textId="77777777" w:rsidR="003B7386" w:rsidRDefault="003B7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C8AD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23003F56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F92520"/>
    <w:multiLevelType w:val="hybridMultilevel"/>
    <w:tmpl w:val="DA5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63136"/>
    <w:multiLevelType w:val="hybridMultilevel"/>
    <w:tmpl w:val="8BE67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BE2AB8"/>
    <w:multiLevelType w:val="hybridMultilevel"/>
    <w:tmpl w:val="6816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D07AF"/>
    <w:multiLevelType w:val="hybridMultilevel"/>
    <w:tmpl w:val="D23CC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F7A48"/>
    <w:multiLevelType w:val="hybridMultilevel"/>
    <w:tmpl w:val="D718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10CC8"/>
    <w:multiLevelType w:val="hybridMultilevel"/>
    <w:tmpl w:val="E63C0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F15473"/>
    <w:multiLevelType w:val="hybridMultilevel"/>
    <w:tmpl w:val="F0B2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D5F61"/>
    <w:multiLevelType w:val="hybridMultilevel"/>
    <w:tmpl w:val="AEAEF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924573">
    <w:abstractNumId w:val="0"/>
  </w:num>
  <w:num w:numId="2" w16cid:durableId="1878086299">
    <w:abstractNumId w:val="7"/>
  </w:num>
  <w:num w:numId="3" w16cid:durableId="1653557385">
    <w:abstractNumId w:val="2"/>
  </w:num>
  <w:num w:numId="4" w16cid:durableId="689721133">
    <w:abstractNumId w:val="8"/>
  </w:num>
  <w:num w:numId="5" w16cid:durableId="320931086">
    <w:abstractNumId w:val="5"/>
  </w:num>
  <w:num w:numId="6" w16cid:durableId="287391639">
    <w:abstractNumId w:val="1"/>
  </w:num>
  <w:num w:numId="7" w16cid:durableId="1411728596">
    <w:abstractNumId w:val="4"/>
  </w:num>
  <w:num w:numId="8" w16cid:durableId="1677147731">
    <w:abstractNumId w:val="6"/>
  </w:num>
  <w:num w:numId="9" w16cid:durableId="150218745">
    <w:abstractNumId w:val="9"/>
  </w:num>
  <w:num w:numId="10" w16cid:durableId="5192603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  <w15:person w15:author="ERCOT 060425">
    <w15:presenceInfo w15:providerId="None" w15:userId="ERCOT 060425"/>
  </w15:person>
  <w15:person w15:author="ERCOT 070125">
    <w15:presenceInfo w15:providerId="AD" w15:userId="S::Shun-Hsien.Huang@ercot.com::604a4aa9-2658-4d75-8cf1-9e07b94bae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75D"/>
    <w:rsid w:val="00012122"/>
    <w:rsid w:val="00037668"/>
    <w:rsid w:val="000378A6"/>
    <w:rsid w:val="00043558"/>
    <w:rsid w:val="00061660"/>
    <w:rsid w:val="0006491D"/>
    <w:rsid w:val="00072799"/>
    <w:rsid w:val="00075A94"/>
    <w:rsid w:val="0009321E"/>
    <w:rsid w:val="00097208"/>
    <w:rsid w:val="000C6156"/>
    <w:rsid w:val="000F2684"/>
    <w:rsid w:val="00102476"/>
    <w:rsid w:val="00106297"/>
    <w:rsid w:val="001076F2"/>
    <w:rsid w:val="001174AD"/>
    <w:rsid w:val="00124B57"/>
    <w:rsid w:val="00132855"/>
    <w:rsid w:val="00152993"/>
    <w:rsid w:val="00162711"/>
    <w:rsid w:val="00163B91"/>
    <w:rsid w:val="00164E03"/>
    <w:rsid w:val="00170297"/>
    <w:rsid w:val="00170BAA"/>
    <w:rsid w:val="00171173"/>
    <w:rsid w:val="00176C2C"/>
    <w:rsid w:val="001A227D"/>
    <w:rsid w:val="001C4279"/>
    <w:rsid w:val="001C69B9"/>
    <w:rsid w:val="001E2032"/>
    <w:rsid w:val="001E3B23"/>
    <w:rsid w:val="001E7BE5"/>
    <w:rsid w:val="00211E0E"/>
    <w:rsid w:val="002269D8"/>
    <w:rsid w:val="0023166B"/>
    <w:rsid w:val="00237F13"/>
    <w:rsid w:val="0024668B"/>
    <w:rsid w:val="002478C6"/>
    <w:rsid w:val="0025085D"/>
    <w:rsid w:val="00251F66"/>
    <w:rsid w:val="0025333E"/>
    <w:rsid w:val="0027089C"/>
    <w:rsid w:val="002771E6"/>
    <w:rsid w:val="00284C4E"/>
    <w:rsid w:val="00291387"/>
    <w:rsid w:val="00291E43"/>
    <w:rsid w:val="002A0CB4"/>
    <w:rsid w:val="002B6B4D"/>
    <w:rsid w:val="002C38AF"/>
    <w:rsid w:val="002C4956"/>
    <w:rsid w:val="002C64D2"/>
    <w:rsid w:val="002E0B01"/>
    <w:rsid w:val="002F3216"/>
    <w:rsid w:val="003010C0"/>
    <w:rsid w:val="003049FF"/>
    <w:rsid w:val="00307DA8"/>
    <w:rsid w:val="00315E0F"/>
    <w:rsid w:val="003220D5"/>
    <w:rsid w:val="00326237"/>
    <w:rsid w:val="0032797A"/>
    <w:rsid w:val="00332A97"/>
    <w:rsid w:val="00337D09"/>
    <w:rsid w:val="00342CFD"/>
    <w:rsid w:val="00350C00"/>
    <w:rsid w:val="00360B9C"/>
    <w:rsid w:val="003619C1"/>
    <w:rsid w:val="00366113"/>
    <w:rsid w:val="003663F5"/>
    <w:rsid w:val="00372FF8"/>
    <w:rsid w:val="0037584A"/>
    <w:rsid w:val="00380F77"/>
    <w:rsid w:val="00396B1D"/>
    <w:rsid w:val="003B7386"/>
    <w:rsid w:val="003C270C"/>
    <w:rsid w:val="003C405A"/>
    <w:rsid w:val="003D0994"/>
    <w:rsid w:val="003E3824"/>
    <w:rsid w:val="003E7D74"/>
    <w:rsid w:val="003F3F85"/>
    <w:rsid w:val="00423824"/>
    <w:rsid w:val="004277A8"/>
    <w:rsid w:val="0043567D"/>
    <w:rsid w:val="00477981"/>
    <w:rsid w:val="004A670D"/>
    <w:rsid w:val="004A7DD2"/>
    <w:rsid w:val="004B7B90"/>
    <w:rsid w:val="004C5C71"/>
    <w:rsid w:val="004C6B45"/>
    <w:rsid w:val="004D37D7"/>
    <w:rsid w:val="004E2C19"/>
    <w:rsid w:val="004F0123"/>
    <w:rsid w:val="004F285F"/>
    <w:rsid w:val="004F7777"/>
    <w:rsid w:val="005015F1"/>
    <w:rsid w:val="00504FC9"/>
    <w:rsid w:val="00512079"/>
    <w:rsid w:val="005154C9"/>
    <w:rsid w:val="0055032D"/>
    <w:rsid w:val="005D284C"/>
    <w:rsid w:val="005F53CF"/>
    <w:rsid w:val="00601917"/>
    <w:rsid w:val="00603F65"/>
    <w:rsid w:val="006141E0"/>
    <w:rsid w:val="00633E23"/>
    <w:rsid w:val="006501C3"/>
    <w:rsid w:val="006602D1"/>
    <w:rsid w:val="00664E28"/>
    <w:rsid w:val="00673B94"/>
    <w:rsid w:val="00680AC6"/>
    <w:rsid w:val="006835D8"/>
    <w:rsid w:val="00685FBC"/>
    <w:rsid w:val="00692278"/>
    <w:rsid w:val="006C316E"/>
    <w:rsid w:val="006C7516"/>
    <w:rsid w:val="006D0F7C"/>
    <w:rsid w:val="006E11D4"/>
    <w:rsid w:val="00705E33"/>
    <w:rsid w:val="00715A4E"/>
    <w:rsid w:val="00721347"/>
    <w:rsid w:val="007269C4"/>
    <w:rsid w:val="00734EAF"/>
    <w:rsid w:val="007369CC"/>
    <w:rsid w:val="007417D3"/>
    <w:rsid w:val="0074209E"/>
    <w:rsid w:val="00764AFD"/>
    <w:rsid w:val="00766639"/>
    <w:rsid w:val="00773DCA"/>
    <w:rsid w:val="00782231"/>
    <w:rsid w:val="00782AEE"/>
    <w:rsid w:val="00790549"/>
    <w:rsid w:val="00792D4D"/>
    <w:rsid w:val="00794502"/>
    <w:rsid w:val="007A2569"/>
    <w:rsid w:val="007B045B"/>
    <w:rsid w:val="007D37C2"/>
    <w:rsid w:val="007D4A5D"/>
    <w:rsid w:val="007E60E3"/>
    <w:rsid w:val="007F2CA8"/>
    <w:rsid w:val="007F4D61"/>
    <w:rsid w:val="007F676A"/>
    <w:rsid w:val="007F7161"/>
    <w:rsid w:val="008069C1"/>
    <w:rsid w:val="0081030D"/>
    <w:rsid w:val="00822EA5"/>
    <w:rsid w:val="00824CD2"/>
    <w:rsid w:val="0083561F"/>
    <w:rsid w:val="00845593"/>
    <w:rsid w:val="00852ABD"/>
    <w:rsid w:val="008534CB"/>
    <w:rsid w:val="0085559E"/>
    <w:rsid w:val="00862A29"/>
    <w:rsid w:val="00883512"/>
    <w:rsid w:val="00896B1B"/>
    <w:rsid w:val="008E559E"/>
    <w:rsid w:val="00900D28"/>
    <w:rsid w:val="00912CCE"/>
    <w:rsid w:val="00916080"/>
    <w:rsid w:val="00921A68"/>
    <w:rsid w:val="00923AA4"/>
    <w:rsid w:val="00960706"/>
    <w:rsid w:val="00982743"/>
    <w:rsid w:val="009936AA"/>
    <w:rsid w:val="009B01C4"/>
    <w:rsid w:val="009C7C63"/>
    <w:rsid w:val="009D7442"/>
    <w:rsid w:val="009D7621"/>
    <w:rsid w:val="009E1552"/>
    <w:rsid w:val="009F0034"/>
    <w:rsid w:val="00A015C4"/>
    <w:rsid w:val="00A15172"/>
    <w:rsid w:val="00A42F89"/>
    <w:rsid w:val="00A53A29"/>
    <w:rsid w:val="00A66BA2"/>
    <w:rsid w:val="00A7053C"/>
    <w:rsid w:val="00A857B0"/>
    <w:rsid w:val="00A97EA8"/>
    <w:rsid w:val="00AF1DC4"/>
    <w:rsid w:val="00B0408F"/>
    <w:rsid w:val="00B06E67"/>
    <w:rsid w:val="00B1098C"/>
    <w:rsid w:val="00B11F86"/>
    <w:rsid w:val="00B11F9A"/>
    <w:rsid w:val="00B152DA"/>
    <w:rsid w:val="00B714B4"/>
    <w:rsid w:val="00B74436"/>
    <w:rsid w:val="00B97C3A"/>
    <w:rsid w:val="00BA7E1E"/>
    <w:rsid w:val="00BB0766"/>
    <w:rsid w:val="00BB0BA0"/>
    <w:rsid w:val="00BD21F3"/>
    <w:rsid w:val="00BD5124"/>
    <w:rsid w:val="00BE1CE9"/>
    <w:rsid w:val="00BE3099"/>
    <w:rsid w:val="00BE4CE1"/>
    <w:rsid w:val="00C0598D"/>
    <w:rsid w:val="00C11956"/>
    <w:rsid w:val="00C12B5A"/>
    <w:rsid w:val="00C14E5E"/>
    <w:rsid w:val="00C158EE"/>
    <w:rsid w:val="00C32747"/>
    <w:rsid w:val="00C34FEB"/>
    <w:rsid w:val="00C4748E"/>
    <w:rsid w:val="00C507B1"/>
    <w:rsid w:val="00C54FEB"/>
    <w:rsid w:val="00C602E5"/>
    <w:rsid w:val="00C658BA"/>
    <w:rsid w:val="00C748FD"/>
    <w:rsid w:val="00C96ED3"/>
    <w:rsid w:val="00CC2B34"/>
    <w:rsid w:val="00CC75C1"/>
    <w:rsid w:val="00CE2AFB"/>
    <w:rsid w:val="00CF6607"/>
    <w:rsid w:val="00D070B3"/>
    <w:rsid w:val="00D20082"/>
    <w:rsid w:val="00D24DCF"/>
    <w:rsid w:val="00D4046E"/>
    <w:rsid w:val="00D41D01"/>
    <w:rsid w:val="00D5185A"/>
    <w:rsid w:val="00D818CC"/>
    <w:rsid w:val="00D825C5"/>
    <w:rsid w:val="00D84F55"/>
    <w:rsid w:val="00DB3472"/>
    <w:rsid w:val="00DC2F4A"/>
    <w:rsid w:val="00DD3B4F"/>
    <w:rsid w:val="00DD4739"/>
    <w:rsid w:val="00DD55EB"/>
    <w:rsid w:val="00DE5F33"/>
    <w:rsid w:val="00DF2B17"/>
    <w:rsid w:val="00DF5397"/>
    <w:rsid w:val="00E030B4"/>
    <w:rsid w:val="00E07B54"/>
    <w:rsid w:val="00E11F78"/>
    <w:rsid w:val="00E16E7B"/>
    <w:rsid w:val="00E20BF3"/>
    <w:rsid w:val="00E22EAC"/>
    <w:rsid w:val="00E26D05"/>
    <w:rsid w:val="00E32582"/>
    <w:rsid w:val="00E37BC6"/>
    <w:rsid w:val="00E42FBA"/>
    <w:rsid w:val="00E621E1"/>
    <w:rsid w:val="00E7771C"/>
    <w:rsid w:val="00E804CC"/>
    <w:rsid w:val="00E812A9"/>
    <w:rsid w:val="00E84FD9"/>
    <w:rsid w:val="00EA52F2"/>
    <w:rsid w:val="00EA68AA"/>
    <w:rsid w:val="00EC55B3"/>
    <w:rsid w:val="00ED549D"/>
    <w:rsid w:val="00EF11EA"/>
    <w:rsid w:val="00EF26D6"/>
    <w:rsid w:val="00EF3BC6"/>
    <w:rsid w:val="00F04987"/>
    <w:rsid w:val="00F11823"/>
    <w:rsid w:val="00F22374"/>
    <w:rsid w:val="00F42226"/>
    <w:rsid w:val="00F50CC6"/>
    <w:rsid w:val="00F81613"/>
    <w:rsid w:val="00F912BE"/>
    <w:rsid w:val="00F94AEC"/>
    <w:rsid w:val="00F96FB2"/>
    <w:rsid w:val="00FA33B7"/>
    <w:rsid w:val="00FB129F"/>
    <w:rsid w:val="00FB384D"/>
    <w:rsid w:val="00FB51D8"/>
    <w:rsid w:val="00FC0FAF"/>
    <w:rsid w:val="00FC19BC"/>
    <w:rsid w:val="00FD08E8"/>
    <w:rsid w:val="00FD38F2"/>
    <w:rsid w:val="00FD6592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EAA72"/>
  <w15:docId w15:val="{F88B361C-199A-4773-B762-77ABD5AE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619C1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3619C1"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rsid w:val="003619C1"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3619C1"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rsid w:val="003619C1"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3619C1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3619C1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3619C1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3619C1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3619C1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19C1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3619C1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3619C1"/>
    <w:pPr>
      <w:spacing w:after="120"/>
    </w:pPr>
  </w:style>
  <w:style w:type="paragraph" w:customStyle="1" w:styleId="TXUHeader">
    <w:name w:val="TXUHeader"/>
    <w:basedOn w:val="TXUNormal"/>
    <w:rsid w:val="003619C1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3619C1"/>
    <w:rPr>
      <w:sz w:val="24"/>
    </w:rPr>
  </w:style>
  <w:style w:type="paragraph" w:customStyle="1" w:styleId="TXUSubject">
    <w:name w:val="TXUSubject"/>
    <w:basedOn w:val="TXUNormal"/>
    <w:next w:val="TXUNormal"/>
    <w:rsid w:val="003619C1"/>
    <w:pPr>
      <w:spacing w:after="240"/>
    </w:pPr>
    <w:rPr>
      <w:b/>
    </w:rPr>
  </w:style>
  <w:style w:type="paragraph" w:customStyle="1" w:styleId="TXUFooter">
    <w:name w:val="TXUFooter"/>
    <w:basedOn w:val="TXUNormal"/>
    <w:rsid w:val="003619C1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3619C1"/>
    <w:rPr>
      <w:sz w:val="20"/>
    </w:rPr>
  </w:style>
  <w:style w:type="paragraph" w:customStyle="1" w:styleId="Comments">
    <w:name w:val="Comments"/>
    <w:basedOn w:val="Normal"/>
    <w:rsid w:val="003619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3619C1"/>
    <w:rPr>
      <w:color w:val="0000FF"/>
      <w:u w:val="single"/>
    </w:rPr>
  </w:style>
  <w:style w:type="paragraph" w:styleId="BodyText">
    <w:name w:val="Body Text"/>
    <w:basedOn w:val="Normal"/>
    <w:rsid w:val="003619C1"/>
    <w:pPr>
      <w:spacing w:before="120" w:after="120"/>
    </w:pPr>
  </w:style>
  <w:style w:type="paragraph" w:styleId="BodyTextIndent">
    <w:name w:val="Body Text Indent"/>
    <w:basedOn w:val="Normal"/>
    <w:rsid w:val="003619C1"/>
    <w:pPr>
      <w:spacing w:before="120" w:after="120"/>
      <w:ind w:left="720"/>
    </w:pPr>
  </w:style>
  <w:style w:type="paragraph" w:customStyle="1" w:styleId="Bullet">
    <w:name w:val="Bullet"/>
    <w:basedOn w:val="Normal"/>
    <w:rsid w:val="003619C1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sid w:val="003619C1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DD4739"/>
    <w:rPr>
      <w:b/>
      <w:bCs/>
    </w:rPr>
  </w:style>
  <w:style w:type="paragraph" w:styleId="Revision">
    <w:name w:val="Revision"/>
    <w:hidden/>
    <w:rsid w:val="00705E33"/>
    <w:rPr>
      <w:sz w:val="24"/>
      <w:szCs w:val="24"/>
    </w:rPr>
  </w:style>
  <w:style w:type="character" w:styleId="UnresolvedMention">
    <w:name w:val="Unresolved Mention"/>
    <w:rsid w:val="00705E33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D41D01"/>
    <w:rPr>
      <w:rFonts w:ascii="Arial" w:hAnsi="Arial"/>
      <w:sz w:val="24"/>
      <w:szCs w:val="24"/>
    </w:rPr>
  </w:style>
  <w:style w:type="paragraph" w:styleId="ListParagraph">
    <w:name w:val="List Paragraph"/>
    <w:basedOn w:val="Normal"/>
    <w:qFormat/>
    <w:rsid w:val="00F42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2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hun-Hsien.Huang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4E1B5-9496-4CC8-8468-E58AA4E1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ERCOT/if</dc:creator>
  <cp:keywords/>
  <dc:description/>
  <cp:lastModifiedBy>ERCOT 070125</cp:lastModifiedBy>
  <cp:revision>3</cp:revision>
  <cp:lastPrinted>2001-06-20T16:28:00Z</cp:lastPrinted>
  <dcterms:created xsi:type="dcterms:W3CDTF">2025-07-01T23:29:00Z</dcterms:created>
  <dcterms:modified xsi:type="dcterms:W3CDTF">2025-07-01T23:30:00Z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2025-05-29T19:58:26Z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62553af9-2a7b-43c8-97cd-cc6f4d39d002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